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26F" w:rsidRDefault="00B6726F" w:rsidP="00B6726F">
      <w:pPr>
        <w:pStyle w:val="Cmsor1"/>
        <w:jc w:val="center"/>
        <w:rPr>
          <w:color w:val="auto"/>
          <w:spacing w:val="60"/>
          <w:sz w:val="36"/>
          <w:szCs w:val="36"/>
        </w:rPr>
      </w:pPr>
      <w:bookmarkStart w:id="0" w:name="_GoBack"/>
      <w:bookmarkEnd w:id="0"/>
    </w:p>
    <w:p w:rsidR="00B6726F" w:rsidRPr="006447CB" w:rsidRDefault="00B6726F" w:rsidP="00B6726F">
      <w:pPr>
        <w:pStyle w:val="Cmsor1"/>
        <w:jc w:val="center"/>
        <w:rPr>
          <w:color w:val="auto"/>
          <w:spacing w:val="60"/>
          <w:sz w:val="32"/>
          <w:szCs w:val="32"/>
        </w:rPr>
      </w:pPr>
      <w:r w:rsidRPr="006447CB">
        <w:rPr>
          <w:color w:val="auto"/>
          <w:spacing w:val="60"/>
          <w:sz w:val="32"/>
          <w:szCs w:val="32"/>
        </w:rPr>
        <w:t>ELŐTERJESZTÉS</w:t>
      </w:r>
    </w:p>
    <w:p w:rsidR="00B6726F" w:rsidRDefault="00B6726F" w:rsidP="00B6726F">
      <w:pPr>
        <w:jc w:val="center"/>
        <w:rPr>
          <w:rFonts w:ascii="Cambria" w:hAnsi="Cambria"/>
          <w:b/>
        </w:rPr>
      </w:pPr>
    </w:p>
    <w:p w:rsidR="00B6726F" w:rsidRDefault="00B6726F" w:rsidP="00B6726F">
      <w:pPr>
        <w:jc w:val="center"/>
        <w:rPr>
          <w:rFonts w:ascii="Cambria" w:hAnsi="Cambria"/>
          <w:b/>
        </w:rPr>
      </w:pPr>
    </w:p>
    <w:p w:rsidR="00B6726F" w:rsidRDefault="00B6726F" w:rsidP="00B6726F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26F" w:rsidRDefault="00B6726F" w:rsidP="00B6726F">
      <w:pPr>
        <w:jc w:val="center"/>
        <w:rPr>
          <w:rFonts w:ascii="Cambria" w:hAnsi="Cambria"/>
          <w:b/>
        </w:rPr>
      </w:pPr>
    </w:p>
    <w:p w:rsidR="00B6726F" w:rsidRDefault="00B6726F" w:rsidP="00B6726F">
      <w:pPr>
        <w:jc w:val="center"/>
        <w:rPr>
          <w:rFonts w:ascii="Cambria" w:hAnsi="Cambria"/>
          <w:b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</w:p>
    <w:p w:rsidR="00B6726F" w:rsidRPr="002304F8" w:rsidRDefault="00B6726F" w:rsidP="00B6726F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BALATONMÁRIAFÜRDŐ KÖZSÉG</w:t>
      </w:r>
    </w:p>
    <w:p w:rsidR="00B6726F" w:rsidRPr="002304F8" w:rsidRDefault="00B6726F" w:rsidP="00B6726F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ÖNKORMÁNYZAT</w:t>
      </w:r>
    </w:p>
    <w:p w:rsidR="00B6726F" w:rsidRPr="002304F8" w:rsidRDefault="00B6726F" w:rsidP="00B6726F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color w:val="auto"/>
          <w:sz w:val="22"/>
          <w:szCs w:val="22"/>
        </w:rPr>
        <w:t>KÉPVISELŐ-TESTÜLETÉNEK</w:t>
      </w:r>
    </w:p>
    <w:p w:rsidR="00B6726F" w:rsidRPr="002304F8" w:rsidRDefault="00B6726F" w:rsidP="00B6726F">
      <w:pPr>
        <w:pStyle w:val="Cmsor7"/>
        <w:spacing w:before="0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</w:p>
    <w:p w:rsidR="00B6726F" w:rsidRPr="006447CB" w:rsidRDefault="00B6726F" w:rsidP="00B6726F">
      <w:pPr>
        <w:pStyle w:val="FCm"/>
        <w:keepNext w:val="0"/>
        <w:keepLines w:val="0"/>
        <w:spacing w:before="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caps/>
          <w:sz w:val="22"/>
          <w:szCs w:val="22"/>
        </w:rPr>
        <w:t>2018. ÁPRILIS 16-ai nyilvános</w:t>
      </w:r>
      <w:r w:rsidRPr="006447CB">
        <w:rPr>
          <w:rFonts w:ascii="Cambria" w:hAnsi="Cambria"/>
          <w:sz w:val="22"/>
          <w:szCs w:val="22"/>
        </w:rPr>
        <w:t xml:space="preserve"> ÜLÉSÉRE</w:t>
      </w: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</w:p>
    <w:p w:rsidR="00B6726F" w:rsidRDefault="00B6726F" w:rsidP="00B6726F">
      <w:pPr>
        <w:jc w:val="center"/>
        <w:rPr>
          <w:rFonts w:ascii="Cambria" w:hAnsi="Cambria"/>
          <w:b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  <w:r w:rsidRPr="006447CB">
        <w:rPr>
          <w:rFonts w:ascii="Cambria" w:hAnsi="Cambria"/>
          <w:b/>
          <w:sz w:val="22"/>
          <w:szCs w:val="22"/>
        </w:rPr>
        <w:t>TÁRGY:</w:t>
      </w: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  <w:r>
        <w:rPr>
          <w:rFonts w:ascii="Cambria" w:hAnsi="Cambria"/>
          <w:b/>
          <w:caps/>
        </w:rPr>
        <w:t>önkormányzati elővásárlási jog gyakorlása</w:t>
      </w: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Pr="006447CB" w:rsidRDefault="00B6726F" w:rsidP="00B6726F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B6726F" w:rsidRDefault="00B6726F" w:rsidP="00B6726F">
      <w:pPr>
        <w:jc w:val="center"/>
        <w:rPr>
          <w:rFonts w:ascii="Cambria" w:hAnsi="Cambria"/>
          <w:b/>
        </w:rPr>
      </w:pPr>
      <w:r w:rsidRPr="006447CB">
        <w:rPr>
          <w:rFonts w:ascii="Cambria" w:hAnsi="Cambria"/>
          <w:b/>
          <w:sz w:val="22"/>
          <w:szCs w:val="22"/>
        </w:rPr>
        <w:t>ELŐADÓ:</w:t>
      </w:r>
    </w:p>
    <w:p w:rsidR="00B6726F" w:rsidRPr="006447CB" w:rsidRDefault="00B6726F" w:rsidP="00B6726F">
      <w:pPr>
        <w:jc w:val="center"/>
        <w:rPr>
          <w:rFonts w:ascii="Cambria" w:hAnsi="Cambria"/>
          <w:b/>
          <w:sz w:val="22"/>
          <w:szCs w:val="22"/>
        </w:rPr>
      </w:pPr>
    </w:p>
    <w:p w:rsidR="00B6726F" w:rsidRPr="002304F8" w:rsidRDefault="00B6726F" w:rsidP="00B6726F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GALÁCZ GYÖRGY</w:t>
      </w:r>
    </w:p>
    <w:p w:rsidR="00B6726F" w:rsidRPr="002304F8" w:rsidRDefault="00B6726F" w:rsidP="00B6726F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bCs w:val="0"/>
          <w:caps/>
          <w:color w:val="auto"/>
          <w:sz w:val="22"/>
          <w:szCs w:val="22"/>
        </w:rPr>
        <w:t>POLGÁRMESTER</w:t>
      </w:r>
    </w:p>
    <w:p w:rsidR="00B6726F" w:rsidRPr="006447CB" w:rsidRDefault="00B6726F" w:rsidP="00B6726F">
      <w:pPr>
        <w:jc w:val="center"/>
        <w:rPr>
          <w:rFonts w:ascii="Cambria" w:hAnsi="Cambria"/>
          <w:sz w:val="22"/>
          <w:szCs w:val="22"/>
        </w:rPr>
      </w:pPr>
    </w:p>
    <w:p w:rsidR="00B6726F" w:rsidRDefault="00B6726F" w:rsidP="00B6726F">
      <w:pPr>
        <w:pStyle w:val="Cm"/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B6726F" w:rsidRPr="00002BF1" w:rsidRDefault="00B6726F" w:rsidP="00B6726F">
      <w:pPr>
        <w:pStyle w:val="Cm"/>
        <w:tabs>
          <w:tab w:val="left" w:pos="7938"/>
        </w:tabs>
        <w:rPr>
          <w:sz w:val="22"/>
          <w:szCs w:val="22"/>
          <w:u w:val="single"/>
        </w:rPr>
      </w:pPr>
      <w:r w:rsidRPr="00002BF1">
        <w:rPr>
          <w:sz w:val="22"/>
          <w:szCs w:val="22"/>
          <w:u w:val="single"/>
        </w:rPr>
        <w:lastRenderedPageBreak/>
        <w:t>ELŐTERJESZTÉS</w:t>
      </w:r>
    </w:p>
    <w:p w:rsidR="00B6726F" w:rsidRPr="00002BF1" w:rsidRDefault="00B6726F" w:rsidP="00B6726F">
      <w:pPr>
        <w:tabs>
          <w:tab w:val="left" w:pos="3686"/>
          <w:tab w:val="left" w:pos="7938"/>
        </w:tabs>
        <w:rPr>
          <w:sz w:val="22"/>
          <w:szCs w:val="22"/>
        </w:rPr>
      </w:pPr>
    </w:p>
    <w:p w:rsidR="00B6726F" w:rsidRPr="00002BF1" w:rsidRDefault="00B6726F" w:rsidP="00B6726F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Készült: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 Képviselő-testületének </w:t>
      </w:r>
      <w:r>
        <w:rPr>
          <w:sz w:val="22"/>
          <w:szCs w:val="22"/>
        </w:rPr>
        <w:t xml:space="preserve">2018. április 16-ai nyilvános </w:t>
      </w:r>
      <w:r w:rsidRPr="00002BF1">
        <w:rPr>
          <w:sz w:val="22"/>
          <w:szCs w:val="22"/>
        </w:rPr>
        <w:t>testületi ülésére</w:t>
      </w:r>
    </w:p>
    <w:p w:rsidR="00B6726F" w:rsidRPr="00F83978" w:rsidRDefault="00B6726F" w:rsidP="00B6726F">
      <w:pPr>
        <w:tabs>
          <w:tab w:val="left" w:pos="7938"/>
        </w:tabs>
        <w:ind w:left="900" w:hanging="900"/>
        <w:jc w:val="both"/>
        <w:rPr>
          <w:sz w:val="16"/>
          <w:szCs w:val="16"/>
        </w:rPr>
      </w:pPr>
    </w:p>
    <w:p w:rsidR="00B6726F" w:rsidRPr="00002BF1" w:rsidRDefault="00B6726F" w:rsidP="00B6726F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Tárgy:</w:t>
      </w:r>
      <w:r w:rsidRPr="00002BF1">
        <w:rPr>
          <w:sz w:val="22"/>
          <w:szCs w:val="22"/>
        </w:rPr>
        <w:t xml:space="preserve"> </w:t>
      </w:r>
      <w:r w:rsidRPr="00002BF1">
        <w:rPr>
          <w:sz w:val="22"/>
          <w:szCs w:val="22"/>
        </w:rPr>
        <w:tab/>
      </w:r>
      <w:r>
        <w:rPr>
          <w:sz w:val="22"/>
          <w:szCs w:val="22"/>
        </w:rPr>
        <w:t>Balatonmáriafürdő, Alkotás  u. 9/D. számú,</w:t>
      </w:r>
      <w:r>
        <w:rPr>
          <w:b/>
          <w:sz w:val="22"/>
          <w:szCs w:val="22"/>
        </w:rPr>
        <w:t xml:space="preserve"> </w:t>
      </w:r>
      <w:r w:rsidRPr="00C16762">
        <w:rPr>
          <w:sz w:val="22"/>
          <w:szCs w:val="22"/>
        </w:rPr>
        <w:t>181/4</w:t>
      </w:r>
      <w:r>
        <w:rPr>
          <w:sz w:val="22"/>
          <w:szCs w:val="22"/>
        </w:rPr>
        <w:t xml:space="preserve"> hrsz. alatt felvett ingatlanon</w:t>
      </w:r>
      <w:r w:rsidRPr="00002BF1">
        <w:rPr>
          <w:sz w:val="22"/>
          <w:szCs w:val="22"/>
        </w:rPr>
        <w:t xml:space="preserve"> fennálló önkormányzati elővásárlási jog gyakorlása</w:t>
      </w:r>
    </w:p>
    <w:p w:rsidR="00B6726F" w:rsidRPr="00F83978" w:rsidRDefault="00B6726F" w:rsidP="00B6726F">
      <w:pPr>
        <w:tabs>
          <w:tab w:val="left" w:pos="3686"/>
          <w:tab w:val="left" w:pos="7938"/>
        </w:tabs>
        <w:jc w:val="both"/>
        <w:rPr>
          <w:b/>
          <w:sz w:val="16"/>
          <w:szCs w:val="16"/>
        </w:rPr>
      </w:pPr>
    </w:p>
    <w:p w:rsidR="00B6726F" w:rsidRPr="00002BF1" w:rsidRDefault="00B6726F" w:rsidP="00B6726F">
      <w:pPr>
        <w:tabs>
          <w:tab w:val="left" w:pos="3686"/>
          <w:tab w:val="left" w:pos="7938"/>
        </w:tabs>
        <w:jc w:val="both"/>
        <w:rPr>
          <w:b/>
          <w:sz w:val="22"/>
          <w:szCs w:val="22"/>
        </w:rPr>
      </w:pPr>
      <w:r w:rsidRPr="00002BF1">
        <w:rPr>
          <w:b/>
          <w:sz w:val="22"/>
          <w:szCs w:val="22"/>
        </w:rPr>
        <w:t>Tisztelt Képviselő-testület!</w:t>
      </w:r>
    </w:p>
    <w:p w:rsidR="00B6726F" w:rsidRPr="00F83978" w:rsidRDefault="00B6726F" w:rsidP="00B6726F">
      <w:pPr>
        <w:tabs>
          <w:tab w:val="left" w:pos="709"/>
          <w:tab w:val="left" w:pos="7938"/>
        </w:tabs>
        <w:jc w:val="both"/>
        <w:rPr>
          <w:sz w:val="16"/>
          <w:szCs w:val="16"/>
        </w:rPr>
      </w:pPr>
    </w:p>
    <w:p w:rsidR="00B6726F" w:rsidRDefault="00B6726F" w:rsidP="00B6726F">
      <w:pPr>
        <w:tabs>
          <w:tab w:val="left" w:pos="3686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elmúlt időszakban az alábbi ingatlanárverési hirdetmény érkezett hivatalunkhoz kifüggesztés, illetőleg az árverésen gyakorolható elővásárlási joggal kapcsolatos nyilatkozat megtétele céljából.</w:t>
      </w:r>
    </w:p>
    <w:p w:rsidR="00B6726F" w:rsidRDefault="00B6726F" w:rsidP="00B6726F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Dr. Szabó Gábor Péter Végrehajtói Irodája (7624 Pécs, Alkotmány u. 61.),  </w:t>
      </w:r>
      <w:r w:rsidRPr="00002BF1">
        <w:rPr>
          <w:sz w:val="22"/>
          <w:szCs w:val="22"/>
        </w:rPr>
        <w:t>a</w:t>
      </w:r>
      <w:r>
        <w:rPr>
          <w:sz w:val="22"/>
          <w:szCs w:val="22"/>
        </w:rPr>
        <w:t xml:space="preserve"> Balatonkeresztúri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Közös Önkormányzati Hivatal</w:t>
      </w:r>
      <w:r w:rsidRPr="00002BF1">
        <w:rPr>
          <w:sz w:val="22"/>
          <w:szCs w:val="22"/>
        </w:rPr>
        <w:t xml:space="preserve"> részére megküldte </w:t>
      </w:r>
      <w:r>
        <w:rPr>
          <w:sz w:val="22"/>
          <w:szCs w:val="22"/>
        </w:rPr>
        <w:t>az alábbi ingatlanárverési hirdetményt, (végrehajtói ügyszám: 579.V.0523/2016/83.), amely</w:t>
      </w:r>
      <w:r w:rsidRPr="00002BF1">
        <w:rPr>
          <w:sz w:val="22"/>
          <w:szCs w:val="22"/>
        </w:rPr>
        <w:t xml:space="preserve"> a </w:t>
      </w:r>
      <w:r>
        <w:rPr>
          <w:b/>
          <w:sz w:val="22"/>
          <w:szCs w:val="22"/>
        </w:rPr>
        <w:t>Balatonmáriafürdő, Alkotás u. 9/D. számú, 181/4 hrsz-ú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ingatlanra </w:t>
      </w:r>
      <w:r w:rsidRPr="00002BF1">
        <w:rPr>
          <w:sz w:val="22"/>
          <w:szCs w:val="22"/>
        </w:rPr>
        <w:t xml:space="preserve">vonatkozik. </w:t>
      </w:r>
    </w:p>
    <w:p w:rsidR="00B6726F" w:rsidRDefault="00B6726F" w:rsidP="00B6726F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ingatlan-nyilvántartás adatai: megnevezése: kivett beépítetlen terület. Fekvése: belterület. Tulajdoni hányada: 1/1, jellege: nem lakóingatlan.</w:t>
      </w:r>
    </w:p>
    <w:p w:rsidR="00B6726F" w:rsidRDefault="00B6726F" w:rsidP="00B6726F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tartozékai és jellemző tulajdonságai: kivett beépítetlen terület (építés alatt álló 2 egységes hétvégi ház). Területe: 673 m</w:t>
      </w:r>
      <w:r w:rsidRPr="00B6726F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 Az ingatlanon építési korlátozás van: megépített épület használatának megtiltása.</w:t>
      </w:r>
      <w:r w:rsidR="00453010">
        <w:rPr>
          <w:sz w:val="22"/>
          <w:szCs w:val="22"/>
        </w:rPr>
        <w:t xml:space="preserve"> Az ingatlan közérdekű használati joggal terhelten kerül árverésre.</w:t>
      </w:r>
    </w:p>
    <w:p w:rsidR="00B6726F" w:rsidRDefault="00B6726F" w:rsidP="00B6726F">
      <w:pPr>
        <w:tabs>
          <w:tab w:val="left" w:pos="709"/>
          <w:tab w:val="left" w:pos="7938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becsértéke: beköltözhetően: 9.711.000 Ft. Árverési előleg: 971.100 Ft.</w:t>
      </w:r>
    </w:p>
    <w:p w:rsidR="00B6726F" w:rsidRPr="00A83DE3" w:rsidRDefault="00B6726F" w:rsidP="00B6726F">
      <w:pPr>
        <w:tabs>
          <w:tab w:val="left" w:pos="7938"/>
        </w:tabs>
        <w:jc w:val="both"/>
        <w:outlineLvl w:val="3"/>
        <w:rPr>
          <w:b/>
          <w:bCs/>
          <w:i/>
          <w:sz w:val="20"/>
          <w:szCs w:val="20"/>
        </w:rPr>
      </w:pPr>
      <w:bookmarkStart w:id="1" w:name="para85"/>
      <w:bookmarkEnd w:id="1"/>
      <w:r w:rsidRPr="00A83DE3">
        <w:rPr>
          <w:b/>
          <w:bCs/>
          <w:i/>
          <w:sz w:val="20"/>
          <w:szCs w:val="20"/>
        </w:rPr>
        <w:t>A települési önkormányzat elővásárlási joga lakóingatlan kényszerértékesítése során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b/>
          <w:bCs/>
          <w:i/>
          <w:sz w:val="20"/>
          <w:szCs w:val="20"/>
        </w:rPr>
        <w:t xml:space="preserve">85/F. § </w:t>
      </w:r>
      <w:r w:rsidRPr="00A83DE3">
        <w:rPr>
          <w:i/>
          <w:sz w:val="20"/>
          <w:szCs w:val="20"/>
        </w:rPr>
        <w:t>(1) A bírósági végrehajtásról szóló 1994. évi LIII. törvény 147. §-ának (3) és (4) bekezdése szerinti lakóingatlan fekvése szerinti települési önkormányzatot - az (5) bekezdésben foglalt kivétellel - a beköltözhető állapotban értékesítendő lakóingatlan bírósági és közigazgatási végrehajtási árverése, valamint nyilvános pályázati értékesítése során - az árverésen, nyilvános pályázaton, a végrehajtási eljárásra vonatkozó külön jogszabály szerint gyakorolható - elővásárlási jog illeti meg.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(2) A külön jogszabály szerinti lakóingatlan fekvése szerinti települési önkormányzatot a lakóingatlan, mint zálogtárgy bírósági végrehajtáson kívül történő értékesítése során - a bírósági végrehajtáson kívüli értékesítésen, a zálogtárgy bírósági végrehajtáson kívül történő értékesítéséről szóló külön jogszabály szerint gyakorolható - elővásárlási jog illeti meg.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(3) A települési önkormányzat az e § szerinti elővásárlási jogát akkor gyakorolhatja, ha az (1) vagy (2) bekezdésben megjelölt adós, zálogkötelezett kérelmet terjesztett elő a lakóingatlan bérleti jogának megszerzése iránt, és a települési önkormányzat írásban kötelezettséget vállalt arra, hogy a megvásárolt lakóingatlant a végrehajtási eljárás adósának vagy a zálogkötelezettnek az e törvényben és önkormányzat bérbeadásról szóló rendeletében meghatározott feltételek szerint, határozatlan időre bérbe adja.</w:t>
      </w:r>
    </w:p>
    <w:p w:rsidR="00B6726F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(4) Ha a zálogjoggal terhelt ingatlan vonatkozásában mind az adós, mind a zálogkötelezett kéri a bérbeadást, a bérleti jog a zálogkötelezettet illeti meg.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(5) Nem illeti meg a települési önkormányzatot az e § szerinti elővásárlási jog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iCs/>
          <w:sz w:val="20"/>
          <w:szCs w:val="20"/>
        </w:rPr>
        <w:t xml:space="preserve">a) </w:t>
      </w:r>
      <w:r w:rsidRPr="00A83DE3">
        <w:rPr>
          <w:i/>
          <w:sz w:val="20"/>
          <w:szCs w:val="20"/>
        </w:rPr>
        <w:t>a lakóingatlan árverésen kívüli, árverési vétel hatályával történő eladása és a lakóingatlan átvétele során,</w:t>
      </w:r>
    </w:p>
    <w:p w:rsidR="00B6726F" w:rsidRPr="00A83DE3" w:rsidRDefault="00B6726F" w:rsidP="00B6726F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iCs/>
          <w:sz w:val="20"/>
          <w:szCs w:val="20"/>
        </w:rPr>
        <w:t xml:space="preserve">b) </w:t>
      </w:r>
      <w:r w:rsidRPr="00A83DE3">
        <w:rPr>
          <w:i/>
          <w:sz w:val="20"/>
          <w:szCs w:val="20"/>
        </w:rPr>
        <w:t>a lakóingatlan közös tulajdonának árveréssel történő megszüntetése iránt indult végrehajtási eljárásban.</w:t>
      </w:r>
    </w:p>
    <w:p w:rsidR="00B6726F" w:rsidRPr="00F83978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i/>
          <w:sz w:val="16"/>
          <w:szCs w:val="16"/>
        </w:rPr>
      </w:pPr>
    </w:p>
    <w:p w:rsidR="00B6726F" w:rsidRPr="00002BF1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Kérem, hogy az előterjesztést megvitatni szíveskedjenek.</w:t>
      </w:r>
    </w:p>
    <w:p w:rsidR="00B6726F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B6726F" w:rsidRDefault="00C16762" w:rsidP="00B6726F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Balatonmáriafürdő</w:t>
      </w:r>
      <w:r w:rsidR="00B6726F">
        <w:rPr>
          <w:sz w:val="22"/>
          <w:szCs w:val="22"/>
        </w:rPr>
        <w:t>, 2018. április 12.</w:t>
      </w:r>
    </w:p>
    <w:p w:rsidR="00B6726F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2"/>
          <w:szCs w:val="22"/>
        </w:rPr>
      </w:pPr>
    </w:p>
    <w:p w:rsidR="00B6726F" w:rsidRPr="00F83978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r>
        <w:rPr>
          <w:sz w:val="20"/>
        </w:rPr>
        <w:t>Galácz György</w:t>
      </w:r>
      <w:r w:rsidRPr="00F83978">
        <w:rPr>
          <w:sz w:val="20"/>
        </w:rPr>
        <w:t xml:space="preserve"> sk.</w:t>
      </w:r>
    </w:p>
    <w:p w:rsidR="00B6726F" w:rsidRPr="00F83978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r w:rsidRPr="00F83978">
        <w:rPr>
          <w:sz w:val="20"/>
        </w:rPr>
        <w:t>polgármester</w:t>
      </w:r>
    </w:p>
    <w:p w:rsidR="00453010" w:rsidRDefault="00453010" w:rsidP="00B6726F">
      <w:pPr>
        <w:pStyle w:val="llb"/>
        <w:tabs>
          <w:tab w:val="clear" w:pos="4536"/>
          <w:tab w:val="clear" w:pos="9072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B6726F" w:rsidRPr="00002BF1" w:rsidRDefault="00B6726F" w:rsidP="00B6726F">
      <w:pPr>
        <w:pStyle w:val="llb"/>
        <w:tabs>
          <w:tab w:val="clear" w:pos="4536"/>
          <w:tab w:val="clear" w:pos="9072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  <w:r w:rsidRPr="00002BF1">
        <w:rPr>
          <w:b/>
          <w:sz w:val="22"/>
          <w:szCs w:val="22"/>
          <w:u w:val="single"/>
        </w:rPr>
        <w:t>Határozati javaslat</w:t>
      </w:r>
    </w:p>
    <w:p w:rsidR="00B6726F" w:rsidRDefault="00B6726F" w:rsidP="00B6726F">
      <w:pPr>
        <w:pStyle w:val="llb"/>
        <w:tabs>
          <w:tab w:val="clear" w:pos="4536"/>
          <w:tab w:val="left" w:pos="7938"/>
          <w:tab w:val="left" w:pos="9072"/>
        </w:tabs>
        <w:ind w:left="708" w:right="612"/>
        <w:jc w:val="both"/>
        <w:rPr>
          <w:sz w:val="22"/>
          <w:szCs w:val="22"/>
        </w:rPr>
      </w:pP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Önkormányzata </w:t>
      </w:r>
      <w:r>
        <w:rPr>
          <w:sz w:val="22"/>
          <w:szCs w:val="22"/>
        </w:rPr>
        <w:t>a</w:t>
      </w:r>
      <w:r w:rsidRPr="00002BF1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Balatonmáriafürdő, Alkotás u. 9/D. számú, 181/4 hrsz-ú</w:t>
      </w:r>
      <w:r w:rsidRPr="00002BF1">
        <w:rPr>
          <w:sz w:val="22"/>
          <w:szCs w:val="22"/>
        </w:rPr>
        <w:t xml:space="preserve"> </w:t>
      </w:r>
      <w:r w:rsidRPr="00032426">
        <w:rPr>
          <w:sz w:val="22"/>
          <w:szCs w:val="22"/>
        </w:rPr>
        <w:t>ingatlan</w:t>
      </w:r>
      <w:r>
        <w:rPr>
          <w:sz w:val="22"/>
          <w:szCs w:val="22"/>
        </w:rPr>
        <w:t xml:space="preserve"> esetében az árverésen gyakorolható elővásárlási jogával nem kíván élni.</w:t>
      </w:r>
    </w:p>
    <w:p w:rsidR="00B6726F" w:rsidRDefault="00B6726F" w:rsidP="00B6726F">
      <w:pPr>
        <w:pStyle w:val="llb"/>
        <w:tabs>
          <w:tab w:val="clear" w:pos="4536"/>
          <w:tab w:val="left" w:pos="7938"/>
          <w:tab w:val="left" w:pos="9072"/>
        </w:tabs>
        <w:ind w:left="708" w:right="612"/>
        <w:rPr>
          <w:sz w:val="22"/>
          <w:szCs w:val="22"/>
        </w:rPr>
      </w:pPr>
      <w:r w:rsidRPr="00002BF1">
        <w:rPr>
          <w:b/>
          <w:sz w:val="22"/>
          <w:szCs w:val="22"/>
        </w:rPr>
        <w:t>Határidő:</w:t>
      </w:r>
      <w:r w:rsidRPr="00002BF1">
        <w:rPr>
          <w:sz w:val="22"/>
          <w:szCs w:val="22"/>
        </w:rPr>
        <w:t xml:space="preserve"> értesítésre: 8 nap</w:t>
      </w:r>
    </w:p>
    <w:p w:rsidR="00621A3B" w:rsidRDefault="00B6726F" w:rsidP="00B6726F">
      <w:pPr>
        <w:pStyle w:val="llb"/>
        <w:tabs>
          <w:tab w:val="clear" w:pos="4536"/>
          <w:tab w:val="left" w:pos="7938"/>
          <w:tab w:val="left" w:pos="9072"/>
        </w:tabs>
        <w:ind w:left="708" w:right="612"/>
      </w:pPr>
      <w:r w:rsidRPr="00002BF1">
        <w:rPr>
          <w:b/>
          <w:sz w:val="22"/>
          <w:szCs w:val="22"/>
        </w:rPr>
        <w:t>Felelős:</w:t>
      </w:r>
      <w:r w:rsidRPr="00002BF1">
        <w:rPr>
          <w:sz w:val="22"/>
          <w:szCs w:val="22"/>
        </w:rPr>
        <w:t xml:space="preserve"> polgármester</w:t>
      </w:r>
    </w:p>
    <w:sectPr w:rsidR="00621A3B" w:rsidSect="00A51E90">
      <w:footerReference w:type="default" r:id="rId7"/>
      <w:pgSz w:w="11906" w:h="16838"/>
      <w:pgMar w:top="1417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A6" w:rsidRDefault="00321BA6" w:rsidP="009A38C5">
      <w:r>
        <w:separator/>
      </w:r>
    </w:p>
  </w:endnote>
  <w:endnote w:type="continuationSeparator" w:id="0">
    <w:p w:rsidR="00321BA6" w:rsidRDefault="00321BA6" w:rsidP="009A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E90" w:rsidRDefault="0086789E">
    <w:pPr>
      <w:pStyle w:val="llb"/>
      <w:jc w:val="right"/>
    </w:pPr>
    <w:r>
      <w:fldChar w:fldCharType="begin"/>
    </w:r>
    <w:r w:rsidR="00B6726F">
      <w:instrText xml:space="preserve"> PAGE   \* MERGEFORMAT </w:instrText>
    </w:r>
    <w:r>
      <w:fldChar w:fldCharType="separate"/>
    </w:r>
    <w:r w:rsidR="00050326">
      <w:rPr>
        <w:noProof/>
      </w:rPr>
      <w:t>2</w:t>
    </w:r>
    <w:r>
      <w:fldChar w:fldCharType="end"/>
    </w:r>
  </w:p>
  <w:p w:rsidR="00A51E90" w:rsidRDefault="00321B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A6" w:rsidRDefault="00321BA6" w:rsidP="009A38C5">
      <w:r>
        <w:separator/>
      </w:r>
    </w:p>
  </w:footnote>
  <w:footnote w:type="continuationSeparator" w:id="0">
    <w:p w:rsidR="00321BA6" w:rsidRDefault="00321BA6" w:rsidP="009A3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6F"/>
    <w:rsid w:val="00050326"/>
    <w:rsid w:val="00321BA6"/>
    <w:rsid w:val="00453010"/>
    <w:rsid w:val="00621A3B"/>
    <w:rsid w:val="00732EDB"/>
    <w:rsid w:val="0086789E"/>
    <w:rsid w:val="009A38C5"/>
    <w:rsid w:val="00B6726F"/>
    <w:rsid w:val="00C16762"/>
    <w:rsid w:val="00C603E0"/>
    <w:rsid w:val="00CE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9010F-774E-4B76-A4E2-159933B06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6726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672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6726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6726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lb">
    <w:name w:val="footer"/>
    <w:basedOn w:val="Norml"/>
    <w:link w:val="llbChar"/>
    <w:uiPriority w:val="99"/>
    <w:rsid w:val="00B6726F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B6726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B6726F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B6726F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B6726F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672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6726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cp:lastPrinted>2018-04-12T06:20:00Z</cp:lastPrinted>
  <dcterms:created xsi:type="dcterms:W3CDTF">2018-04-13T06:42:00Z</dcterms:created>
  <dcterms:modified xsi:type="dcterms:W3CDTF">2018-04-13T06:42:00Z</dcterms:modified>
</cp:coreProperties>
</file>