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E7673" w14:textId="77777777" w:rsidR="002353B6" w:rsidRDefault="006E6F59" w:rsidP="006E6F59">
      <w:pPr>
        <w:jc w:val="right"/>
        <w:rPr>
          <w:lang w:val="hu-HU"/>
        </w:rPr>
      </w:pPr>
      <w:r>
        <w:rPr>
          <w:lang w:val="hu-HU"/>
        </w:rPr>
        <w:t>3. függelék</w:t>
      </w:r>
    </w:p>
    <w:p w14:paraId="7CE2E1DB" w14:textId="77777777" w:rsidR="006E6F59" w:rsidRDefault="006E6F59" w:rsidP="006E6F59">
      <w:pPr>
        <w:rPr>
          <w:lang w:val="hu-HU"/>
        </w:rPr>
      </w:pPr>
    </w:p>
    <w:p w14:paraId="26FF84B9" w14:textId="77777777" w:rsidR="006E6F59" w:rsidRPr="001238A4" w:rsidRDefault="006E6F59" w:rsidP="006E6F59">
      <w:pPr>
        <w:jc w:val="center"/>
        <w:rPr>
          <w:b/>
          <w:sz w:val="28"/>
          <w:szCs w:val="28"/>
          <w:lang w:val="hu-HU"/>
        </w:rPr>
      </w:pPr>
      <w:r w:rsidRPr="001238A4">
        <w:rPr>
          <w:b/>
          <w:sz w:val="28"/>
          <w:szCs w:val="28"/>
          <w:lang w:val="hu-HU"/>
        </w:rPr>
        <w:t>Intézmények közfeladata, működési köre</w:t>
      </w:r>
    </w:p>
    <w:p w14:paraId="339371EB" w14:textId="77777777" w:rsidR="006E6F59" w:rsidRDefault="006E6F59" w:rsidP="006E6F59">
      <w:pPr>
        <w:rPr>
          <w:b/>
          <w:lang w:val="hu-HU"/>
        </w:rPr>
      </w:pPr>
    </w:p>
    <w:p w14:paraId="3A860D80" w14:textId="77777777" w:rsidR="006E6F59" w:rsidRPr="00481045" w:rsidRDefault="00D07B1D" w:rsidP="006E6F59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Marcali </w:t>
      </w:r>
      <w:r w:rsidR="006E6F59" w:rsidRPr="00481045">
        <w:rPr>
          <w:b/>
          <w:bCs/>
          <w:sz w:val="24"/>
          <w:szCs w:val="24"/>
        </w:rPr>
        <w:t>Szociális és Egészségügyi Központ</w:t>
      </w:r>
    </w:p>
    <w:p w14:paraId="43C0CC21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5663E5A7" w14:textId="77777777" w:rsidR="006E6F59" w:rsidRPr="00FE664E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709" w:hanging="709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516E2570" w14:textId="77777777" w:rsidR="006E6F59" w:rsidRPr="006E6F59" w:rsidRDefault="006E6F59" w:rsidP="006E6F59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="00D07B1D">
        <w:rPr>
          <w:rFonts w:eastAsia="Calibri" w:cs="Calibri"/>
          <w:szCs w:val="24"/>
          <w:lang w:val="hu-HU"/>
        </w:rPr>
        <w:t xml:space="preserve">MARCALI </w:t>
      </w:r>
      <w:r w:rsidRPr="006E6F59">
        <w:rPr>
          <w:rFonts w:eastAsia="Calibri" w:cs="Calibri"/>
          <w:b/>
          <w:smallCaps/>
          <w:szCs w:val="24"/>
          <w:lang w:val="hu-HU"/>
        </w:rPr>
        <w:t>Szociális és Egészségügyi Szolgáltató Központ</w:t>
      </w:r>
    </w:p>
    <w:p w14:paraId="099F1780" w14:textId="77777777" w:rsidR="006E6F59" w:rsidRPr="006E6F59" w:rsidRDefault="006E6F59" w:rsidP="006E6F59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Pr="006E6F59">
        <w:rPr>
          <w:rFonts w:eastAsia="Calibri" w:cs="Calibri"/>
          <w:b/>
          <w:szCs w:val="24"/>
          <w:lang w:val="hu-HU"/>
        </w:rPr>
        <w:t>SZESZK</w:t>
      </w:r>
    </w:p>
    <w:p w14:paraId="37554CDD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 w:rsidRPr="00FE664E">
        <w:rPr>
          <w:b w:val="0"/>
          <w:sz w:val="24"/>
          <w:szCs w:val="24"/>
        </w:rPr>
        <w:t xml:space="preserve"> 8700 Marcali, Dózsa </w:t>
      </w:r>
      <w:proofErr w:type="spellStart"/>
      <w:r w:rsidRPr="00FE664E">
        <w:rPr>
          <w:b w:val="0"/>
          <w:sz w:val="24"/>
          <w:szCs w:val="24"/>
        </w:rPr>
        <w:t>Gy</w:t>
      </w:r>
      <w:proofErr w:type="spellEnd"/>
      <w:r w:rsidRPr="00FE664E">
        <w:rPr>
          <w:b w:val="0"/>
          <w:sz w:val="24"/>
          <w:szCs w:val="24"/>
        </w:rPr>
        <w:t>. u. 9.</w:t>
      </w:r>
    </w:p>
    <w:p w14:paraId="5E727913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689BAFFB" w14:textId="77777777" w:rsidR="006E6F59" w:rsidRPr="00FE664E" w:rsidRDefault="006E6F59" w:rsidP="006E6F59">
      <w:pPr>
        <w:pStyle w:val="Cm"/>
        <w:numPr>
          <w:ilvl w:val="1"/>
          <w:numId w:val="3"/>
        </w:numPr>
        <w:ind w:left="284" w:hanging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37BB2778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b w:val="0"/>
          <w:bCs/>
          <w:sz w:val="24"/>
          <w:szCs w:val="24"/>
        </w:rPr>
        <w:t>35/2009 (XI.24.) számú Társulási Tanácsi határozat</w:t>
      </w:r>
    </w:p>
    <w:p w14:paraId="21E60707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10A8689E" w14:textId="77777777" w:rsidR="006E6F59" w:rsidRPr="00085F3F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426" w:hanging="426"/>
        <w:jc w:val="both"/>
        <w:rPr>
          <w:b w:val="0"/>
          <w:bCs/>
          <w:sz w:val="24"/>
          <w:szCs w:val="24"/>
        </w:rPr>
      </w:pPr>
      <w:r w:rsidRPr="00085F3F">
        <w:rPr>
          <w:sz w:val="24"/>
          <w:szCs w:val="24"/>
        </w:rPr>
        <w:t>Jogszabályban meghatározott közfeladata:</w:t>
      </w:r>
    </w:p>
    <w:p w14:paraId="27C23D68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szociális szolgáltatások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61BA879C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étkeztetés; házi segítségnyújtás; családsegítés; nappali ellátás; </w:t>
      </w:r>
      <w:r>
        <w:rPr>
          <w:b w:val="0"/>
          <w:sz w:val="24"/>
          <w:szCs w:val="24"/>
        </w:rPr>
        <w:t>pszichiátriai betegek közösségi ellátása,</w:t>
      </w:r>
      <w:r w:rsidRPr="00085F3F">
        <w:rPr>
          <w:b w:val="0"/>
          <w:sz w:val="24"/>
          <w:szCs w:val="24"/>
        </w:rPr>
        <w:t xml:space="preserve"> támogató szolgáltatás;</w:t>
      </w:r>
      <w:r w:rsidRPr="00085F3F" w:rsidDel="005D02CB">
        <w:rPr>
          <w:b w:val="0"/>
          <w:sz w:val="24"/>
          <w:szCs w:val="24"/>
        </w:rPr>
        <w:t xml:space="preserve"> </w:t>
      </w:r>
      <w:r w:rsidRPr="00085F3F">
        <w:rPr>
          <w:b w:val="0"/>
          <w:sz w:val="24"/>
          <w:szCs w:val="24"/>
        </w:rPr>
        <w:t>ápolást-gondozást- nyújtó bentlakásos ellátás</w:t>
      </w:r>
      <w:r>
        <w:rPr>
          <w:b w:val="0"/>
          <w:sz w:val="24"/>
          <w:szCs w:val="24"/>
        </w:rPr>
        <w:t>, tanyagondnoki szolgálat</w:t>
      </w:r>
      <w:r w:rsidRPr="00085F3F">
        <w:rPr>
          <w:b w:val="0"/>
          <w:sz w:val="24"/>
          <w:szCs w:val="24"/>
        </w:rPr>
        <w:t>.</w:t>
      </w:r>
    </w:p>
    <w:p w14:paraId="4BF15ACA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4"/>
          <w:szCs w:val="24"/>
        </w:rPr>
      </w:pPr>
    </w:p>
    <w:p w14:paraId="0534DF89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gyermekvédelmi ellátások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587050AD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gyermekjóléti szolgáltatás; </w:t>
      </w:r>
      <w:r w:rsidR="00D07B1D">
        <w:rPr>
          <w:b w:val="0"/>
          <w:sz w:val="24"/>
          <w:szCs w:val="24"/>
        </w:rPr>
        <w:t>gyermekek napközbeni ellátása, gyermekjóléti központ</w:t>
      </w:r>
    </w:p>
    <w:p w14:paraId="67D3E8BE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</w:p>
    <w:p w14:paraId="4794B071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Az </w:t>
      </w:r>
      <w:r w:rsidRPr="00085F3F">
        <w:rPr>
          <w:b w:val="0"/>
          <w:i/>
          <w:sz w:val="24"/>
          <w:szCs w:val="24"/>
        </w:rPr>
        <w:t>egészségügyi ellátások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2E41BCB6" w14:textId="77777777" w:rsidR="006E6F59" w:rsidRPr="002E0E7C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4"/>
          <w:szCs w:val="24"/>
        </w:rPr>
      </w:pPr>
      <w:r w:rsidRPr="002E0E7C">
        <w:rPr>
          <w:b w:val="0"/>
          <w:sz w:val="24"/>
          <w:szCs w:val="24"/>
        </w:rPr>
        <w:tab/>
      </w:r>
      <w:r w:rsidR="00D07B1D" w:rsidRPr="000F793F">
        <w:rPr>
          <w:rFonts w:ascii="Cambria" w:hAnsi="Cambria"/>
          <w:b w:val="0"/>
          <w:sz w:val="22"/>
          <w:szCs w:val="22"/>
        </w:rPr>
        <w:t>védőnői ellátás; iskola- egészségügyi ellátás védőnői szolgáltatása</w:t>
      </w:r>
    </w:p>
    <w:p w14:paraId="2AF16DE8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0B122451" w14:textId="77777777" w:rsidR="006E6F59" w:rsidRPr="00450500" w:rsidRDefault="006E6F59" w:rsidP="006E6F59">
      <w:pPr>
        <w:pStyle w:val="lfej"/>
        <w:numPr>
          <w:ilvl w:val="1"/>
          <w:numId w:val="3"/>
        </w:numPr>
        <w:tabs>
          <w:tab w:val="clear" w:pos="4536"/>
          <w:tab w:val="clear" w:pos="9072"/>
        </w:tabs>
        <w:ind w:left="426"/>
        <w:rPr>
          <w:b/>
          <w:bCs/>
          <w:sz w:val="24"/>
          <w:szCs w:val="24"/>
        </w:rPr>
      </w:pPr>
      <w:r w:rsidRPr="00450500">
        <w:rPr>
          <w:b/>
          <w:bCs/>
          <w:sz w:val="24"/>
          <w:szCs w:val="24"/>
        </w:rPr>
        <w:t>Az intézmény működési köre</w:t>
      </w:r>
    </w:p>
    <w:p w14:paraId="5207F265" w14:textId="17D6FC68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családsegítés: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Nemesdéd, Nemesvid, Sávoly, Somogysámson, Somogysimonyi, Somogyzsitfa, Vése, Varászló önkormányzat közigazgatási területe</w:t>
      </w:r>
    </w:p>
    <w:p w14:paraId="15EAE4A9" w14:textId="2D9DE13F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házi segítségnyújtás: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Nemesvid, Sávoly, Somogysámson, Somogysimonyi, Somogyzsitfa, önkormányzat közigazgatási területe</w:t>
      </w:r>
    </w:p>
    <w:p w14:paraId="6F52E44F" w14:textId="1CD701F5" w:rsidR="00D07B1D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idősek nappali ellátása: Csákány, Marcali, Nagyszakácsi, Nemesvid, Sávoly, Somogysámson, Somogysimonyi, Somogyzsitfa, önkormányzat közigazgatási területe</w:t>
      </w:r>
      <w:r w:rsidRPr="007C4B96" w:rsidDel="00D07B1D">
        <w:rPr>
          <w:b w:val="0"/>
          <w:bCs/>
          <w:sz w:val="24"/>
          <w:szCs w:val="24"/>
        </w:rPr>
        <w:t xml:space="preserve"> </w:t>
      </w:r>
    </w:p>
    <w:p w14:paraId="5A0D9E63" w14:textId="7F72E632" w:rsidR="00D07B1D" w:rsidRPr="002E0E7C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gyermekjóléti szolgáltatás: Csákány, Marcali, Nagyszakácsi, Nemesdéd, Nemesvid, Sávoly, Somogysámson, Somogysimonyi, Somogyzsitfa, Vése, Varászló önkormányzat közigazgatási területe</w:t>
      </w:r>
    </w:p>
    <w:p w14:paraId="57822730" w14:textId="77777777" w:rsidR="006E6F59" w:rsidRPr="007C4B96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5200A">
        <w:rPr>
          <w:rFonts w:ascii="Cambria" w:hAnsi="Cambria"/>
          <w:b w:val="0"/>
          <w:sz w:val="22"/>
          <w:szCs w:val="22"/>
          <w:highlight w:val="yellow"/>
          <w:rPrChange w:id="0" w:author="user@user.eu" w:date="2021-09-09T10:22:00Z">
            <w:rPr>
              <w:rFonts w:ascii="Cambria" w:hAnsi="Cambria"/>
              <w:b w:val="0"/>
              <w:sz w:val="22"/>
              <w:szCs w:val="22"/>
            </w:rPr>
          </w:rPrChange>
        </w:rPr>
        <w:t>gyermekjóléti központ:</w:t>
      </w:r>
      <w:r w:rsidRPr="00BF4FD1">
        <w:rPr>
          <w:rFonts w:ascii="Cambria" w:hAnsi="Cambria"/>
          <w:b w:val="0"/>
          <w:sz w:val="22"/>
          <w:szCs w:val="22"/>
        </w:rPr>
        <w:t xml:space="preserve"> </w:t>
      </w:r>
      <w:r w:rsidRPr="0075200A">
        <w:rPr>
          <w:rFonts w:ascii="Cambria" w:hAnsi="Cambria"/>
          <w:b w:val="0"/>
          <w:sz w:val="22"/>
          <w:szCs w:val="22"/>
          <w:highlight w:val="yellow"/>
          <w:rPrChange w:id="1" w:author="user@user.eu" w:date="2021-09-09T10:22:00Z">
            <w:rPr>
              <w:rFonts w:ascii="Cambria" w:hAnsi="Cambria"/>
              <w:b w:val="0"/>
              <w:sz w:val="22"/>
              <w:szCs w:val="22"/>
            </w:rPr>
          </w:rPrChange>
        </w:rPr>
        <w:t>Balatonberény, Balatonkeresztúr, Balatonmáriafürdő</w:t>
      </w:r>
      <w:r w:rsidRPr="00BF4FD1">
        <w:rPr>
          <w:rFonts w:ascii="Cambria" w:hAnsi="Cambria"/>
          <w:b w:val="0"/>
          <w:sz w:val="22"/>
          <w:szCs w:val="22"/>
        </w:rPr>
        <w:t>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37263381" w14:textId="74DD158A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bölcsődei ellátás: </w:t>
      </w:r>
      <w:r w:rsidR="00D07B1D" w:rsidRPr="00BF4FD1">
        <w:rPr>
          <w:rFonts w:ascii="Cambria" w:hAnsi="Cambria"/>
          <w:b w:val="0"/>
          <w:sz w:val="22"/>
          <w:szCs w:val="22"/>
        </w:rPr>
        <w:t xml:space="preserve">Balatonberény, Balatonkeresztúr, Balatonmáriafürdő, Balatonszentgyörgy, </w:t>
      </w:r>
      <w:del w:id="2" w:author="Bereczk Balázs" w:date="2021-07-28T14:02:00Z">
        <w:r w:rsidR="00D07B1D" w:rsidRPr="00BF4FD1" w:rsidDel="0060398B">
          <w:rPr>
            <w:rFonts w:ascii="Cambria" w:hAnsi="Cambria"/>
            <w:b w:val="0"/>
            <w:sz w:val="22"/>
            <w:szCs w:val="22"/>
          </w:rPr>
          <w:delText>Böhö</w:delText>
        </w:r>
        <w:r w:rsidR="0060398B" w:rsidDel="0060398B">
          <w:rPr>
            <w:rFonts w:ascii="Cambria" w:hAnsi="Cambria"/>
            <w:b w:val="0"/>
            <w:sz w:val="22"/>
            <w:szCs w:val="22"/>
          </w:rPr>
          <w:delText>nye</w:delText>
        </w:r>
      </w:del>
      <w:r w:rsidR="00D07B1D" w:rsidRPr="00BF4FD1">
        <w:rPr>
          <w:rFonts w:ascii="Cambria" w:hAnsi="Cambria"/>
          <w:b w:val="0"/>
          <w:sz w:val="22"/>
          <w:szCs w:val="22"/>
        </w:rPr>
        <w:t xml:space="preserve">, Csákány, Csömend, Főnyed, Gadány, Hollád, Hosszúvíz, Kelevíz, Libickozma, Marcali, Mesztegnyő, Nagyszakácsi, Nemesdéd, Nemeskisfalud, Nemesvid, Nikla, Pusztakovácsi, Sávoly, Somogysámson, </w:t>
      </w:r>
      <w:r w:rsidR="00D07B1D" w:rsidRPr="00BF4FD1">
        <w:rPr>
          <w:rFonts w:ascii="Cambria" w:hAnsi="Cambria"/>
          <w:b w:val="0"/>
          <w:sz w:val="22"/>
          <w:szCs w:val="22"/>
        </w:rPr>
        <w:lastRenderedPageBreak/>
        <w:t>Somogysimonyi, Somogyszentpál, Somogyzsitfa, Szegerdő, Szenyér, Szőkedencs, Tapsony, Táska, Tikos, Varászló, Vése, Vörs önkormányzat közigazgatási területe</w:t>
      </w:r>
    </w:p>
    <w:p w14:paraId="4F92B840" w14:textId="77777777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sz w:val="24"/>
          <w:szCs w:val="24"/>
        </w:rPr>
      </w:pPr>
      <w:r w:rsidRPr="0075200A">
        <w:rPr>
          <w:b w:val="0"/>
          <w:bCs/>
          <w:sz w:val="24"/>
          <w:szCs w:val="24"/>
          <w:highlight w:val="yellow"/>
          <w:rPrChange w:id="3" w:author="user@user.eu" w:date="2021-09-09T10:22:00Z">
            <w:rPr>
              <w:b w:val="0"/>
              <w:bCs/>
              <w:sz w:val="24"/>
              <w:szCs w:val="24"/>
            </w:rPr>
          </w:rPrChange>
        </w:rPr>
        <w:t xml:space="preserve">támogató szolgálat: </w:t>
      </w:r>
      <w:r w:rsidR="00D07B1D" w:rsidRPr="0075200A">
        <w:rPr>
          <w:rFonts w:ascii="Cambria" w:hAnsi="Cambria"/>
          <w:b w:val="0"/>
          <w:sz w:val="22"/>
          <w:szCs w:val="22"/>
          <w:highlight w:val="yellow"/>
          <w:rPrChange w:id="4" w:author="user@user.eu" w:date="2021-09-09T10:22:00Z">
            <w:rPr>
              <w:rFonts w:ascii="Cambria" w:hAnsi="Cambria"/>
              <w:b w:val="0"/>
              <w:sz w:val="22"/>
              <w:szCs w:val="22"/>
            </w:rPr>
          </w:rPrChange>
        </w:rPr>
        <w:t>Balatonberény, Balatonkeresztúr, Balatonmáriafürdő,</w:t>
      </w:r>
      <w:r w:rsidR="00D07B1D" w:rsidRPr="00BF4FD1">
        <w:rPr>
          <w:rFonts w:ascii="Cambria" w:hAnsi="Cambria"/>
          <w:b w:val="0"/>
          <w:sz w:val="22"/>
          <w:szCs w:val="22"/>
        </w:rPr>
        <w:t xml:space="preserve">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4AB347AA" w14:textId="77777777"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5200A">
        <w:rPr>
          <w:b w:val="0"/>
          <w:bCs/>
          <w:sz w:val="24"/>
          <w:szCs w:val="24"/>
          <w:highlight w:val="yellow"/>
          <w:rPrChange w:id="5" w:author="user@user.eu" w:date="2021-09-09T10:23:00Z">
            <w:rPr>
              <w:b w:val="0"/>
              <w:bCs/>
              <w:sz w:val="24"/>
              <w:szCs w:val="24"/>
            </w:rPr>
          </w:rPrChange>
        </w:rPr>
        <w:t xml:space="preserve">pszichiátriai betegek közösségi ellátása: </w:t>
      </w:r>
      <w:r w:rsidR="00D07B1D" w:rsidRPr="0075200A">
        <w:rPr>
          <w:rFonts w:ascii="Cambria" w:hAnsi="Cambria"/>
          <w:b w:val="0"/>
          <w:sz w:val="22"/>
          <w:szCs w:val="22"/>
          <w:highlight w:val="yellow"/>
          <w:rPrChange w:id="6" w:author="user@user.eu" w:date="2021-09-09T10:23:00Z">
            <w:rPr>
              <w:rFonts w:ascii="Cambria" w:hAnsi="Cambria"/>
              <w:b w:val="0"/>
              <w:sz w:val="22"/>
              <w:szCs w:val="22"/>
            </w:rPr>
          </w:rPrChange>
        </w:rPr>
        <w:t>Balatonberény, Balatonkeresztúr, Balatonmáriafürdő,</w:t>
      </w:r>
      <w:r w:rsidR="00D07B1D" w:rsidRPr="00BF4FD1">
        <w:rPr>
          <w:rFonts w:ascii="Cambria" w:hAnsi="Cambria"/>
          <w:b w:val="0"/>
          <w:sz w:val="22"/>
          <w:szCs w:val="22"/>
        </w:rPr>
        <w:t xml:space="preserve">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5AD12B7C" w14:textId="77777777" w:rsidR="00D07B1D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védőnői ellátás, iskola egészségügyi ellátás védőnői szolgáltatás (egyedi azonosító:020075): Marcali város közigazgatási területe</w:t>
      </w:r>
      <w:r w:rsidRPr="007C4B96" w:rsidDel="00D07B1D">
        <w:rPr>
          <w:b w:val="0"/>
          <w:bCs/>
          <w:sz w:val="24"/>
          <w:szCs w:val="24"/>
        </w:rPr>
        <w:t xml:space="preserve"> </w:t>
      </w:r>
    </w:p>
    <w:p w14:paraId="257E0F03" w14:textId="77777777"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Idősek bentlakásos otthona: Marcali város közigazgatási </w:t>
      </w:r>
      <w:proofErr w:type="gramStart"/>
      <w:r>
        <w:rPr>
          <w:b w:val="0"/>
          <w:bCs/>
          <w:sz w:val="24"/>
          <w:szCs w:val="24"/>
        </w:rPr>
        <w:t>területe</w:t>
      </w:r>
      <w:r w:rsidRPr="007C4B96">
        <w:rPr>
          <w:b w:val="0"/>
          <w:bCs/>
          <w:sz w:val="24"/>
          <w:szCs w:val="24"/>
        </w:rPr>
        <w:t xml:space="preserve"> ,</w:t>
      </w:r>
      <w:proofErr w:type="gramEnd"/>
      <w:r w:rsidRPr="007C4B96">
        <w:rPr>
          <w:b w:val="0"/>
          <w:bCs/>
          <w:sz w:val="24"/>
          <w:szCs w:val="24"/>
        </w:rPr>
        <w:t xml:space="preserve">  </w:t>
      </w:r>
    </w:p>
    <w:p w14:paraId="7012AD32" w14:textId="77777777" w:rsidR="00D07B1D" w:rsidRPr="00BF4FD1" w:rsidRDefault="00D07B1D" w:rsidP="00D07B1D">
      <w:pPr>
        <w:pStyle w:val="Cm"/>
        <w:numPr>
          <w:ilvl w:val="0"/>
          <w:numId w:val="2"/>
        </w:numPr>
        <w:tabs>
          <w:tab w:val="clear" w:pos="360"/>
        </w:tabs>
        <w:ind w:left="1418"/>
        <w:jc w:val="both"/>
        <w:rPr>
          <w:rFonts w:ascii="Cambria" w:hAnsi="Cambria"/>
          <w:b w:val="0"/>
          <w:bCs/>
          <w:sz w:val="22"/>
          <w:szCs w:val="22"/>
        </w:rPr>
      </w:pPr>
      <w:r w:rsidRPr="00BF4FD1">
        <w:rPr>
          <w:rFonts w:ascii="Cambria" w:hAnsi="Cambria"/>
          <w:b w:val="0"/>
          <w:sz w:val="22"/>
          <w:szCs w:val="22"/>
        </w:rPr>
        <w:t>étkeztetés: Marcali, Sávoly közigazgatási területe</w:t>
      </w:r>
    </w:p>
    <w:p w14:paraId="178B3F78" w14:textId="77777777" w:rsidR="006E6F59" w:rsidRDefault="006E6F59" w:rsidP="006E6F59">
      <w:pPr>
        <w:rPr>
          <w:b/>
          <w:lang w:val="hu-HU"/>
        </w:rPr>
      </w:pPr>
    </w:p>
    <w:p w14:paraId="540E8C13" w14:textId="77777777" w:rsidR="006243D2" w:rsidRPr="00481045" w:rsidRDefault="006243D2" w:rsidP="006243D2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Marcali Óvodai</w:t>
      </w:r>
      <w:r w:rsidRPr="00481045">
        <w:rPr>
          <w:b/>
          <w:bCs/>
          <w:sz w:val="24"/>
          <w:szCs w:val="24"/>
        </w:rPr>
        <w:t xml:space="preserve"> Központ</w:t>
      </w:r>
    </w:p>
    <w:p w14:paraId="4D20988E" w14:textId="77777777" w:rsidR="006243D2" w:rsidRDefault="006243D2" w:rsidP="006243D2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76896FC0" w14:textId="77777777" w:rsidR="006243D2" w:rsidRPr="00FE664E" w:rsidRDefault="006243D2" w:rsidP="006243D2">
      <w:pPr>
        <w:pStyle w:val="Cm"/>
        <w:numPr>
          <w:ilvl w:val="2"/>
          <w:numId w:val="1"/>
        </w:numPr>
        <w:tabs>
          <w:tab w:val="left" w:pos="284"/>
        </w:tabs>
        <w:ind w:left="284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119115BC" w14:textId="77777777" w:rsidR="006243D2" w:rsidRPr="006E6F59" w:rsidRDefault="006243D2" w:rsidP="006243D2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mallCaps/>
          <w:szCs w:val="24"/>
          <w:lang w:val="hu-HU"/>
        </w:rPr>
        <w:t>Marcali Óvodai</w:t>
      </w:r>
      <w:r w:rsidRPr="006E6F59">
        <w:rPr>
          <w:rFonts w:eastAsia="Calibri" w:cs="Calibri"/>
          <w:b/>
          <w:smallCaps/>
          <w:szCs w:val="24"/>
          <w:lang w:val="hu-HU"/>
        </w:rPr>
        <w:t xml:space="preserve"> Központ</w:t>
      </w:r>
    </w:p>
    <w:p w14:paraId="05FB7FE1" w14:textId="77777777" w:rsidR="006243D2" w:rsidRPr="006E6F59" w:rsidRDefault="006243D2" w:rsidP="006243D2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zCs w:val="24"/>
          <w:lang w:val="hu-HU"/>
        </w:rPr>
        <w:t>Óvodai Központ</w:t>
      </w:r>
    </w:p>
    <w:p w14:paraId="1C657F28" w14:textId="77777777" w:rsidR="006243D2" w:rsidRPr="00FE664E" w:rsidRDefault="006243D2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>
        <w:rPr>
          <w:b w:val="0"/>
          <w:sz w:val="24"/>
          <w:szCs w:val="24"/>
        </w:rPr>
        <w:t xml:space="preserve"> 8700 Marcali, Posta köz 3.</w:t>
      </w:r>
    </w:p>
    <w:p w14:paraId="7CCBDFA5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344FAD09" w14:textId="77777777" w:rsidR="006243D2" w:rsidRPr="00FE664E" w:rsidRDefault="006243D2" w:rsidP="006243D2">
      <w:pPr>
        <w:pStyle w:val="Cm"/>
        <w:numPr>
          <w:ilvl w:val="2"/>
          <w:numId w:val="1"/>
        </w:numPr>
        <w:ind w:left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6FAE01EA" w14:textId="77777777" w:rsidR="006243D2" w:rsidRPr="00FE664E" w:rsidRDefault="00E4727E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14</w:t>
      </w:r>
      <w:r w:rsidR="006243D2">
        <w:rPr>
          <w:b w:val="0"/>
          <w:bCs/>
          <w:sz w:val="24"/>
          <w:szCs w:val="24"/>
        </w:rPr>
        <w:t>/2013 (V.30</w:t>
      </w:r>
      <w:r w:rsidR="006243D2" w:rsidRPr="00FE664E">
        <w:rPr>
          <w:b w:val="0"/>
          <w:bCs/>
          <w:sz w:val="24"/>
          <w:szCs w:val="24"/>
        </w:rPr>
        <w:t>.) számú Társulási Tanácsi határozat</w:t>
      </w:r>
    </w:p>
    <w:p w14:paraId="018C7170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03E879E2" w14:textId="77777777" w:rsidR="006243D2" w:rsidRPr="006243D2" w:rsidRDefault="006243D2" w:rsidP="006243D2">
      <w:pPr>
        <w:pStyle w:val="Listaszerbekezds"/>
        <w:numPr>
          <w:ilvl w:val="2"/>
          <w:numId w:val="1"/>
        </w:numPr>
        <w:ind w:left="28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Az intézmény és azok tagintézményei, telephelyei:</w:t>
      </w:r>
    </w:p>
    <w:p w14:paraId="08987C51" w14:textId="77777777" w:rsidR="006243D2" w:rsidRPr="006243D2" w:rsidRDefault="006243D2" w:rsidP="006243D2">
      <w:pPr>
        <w:jc w:val="both"/>
        <w:rPr>
          <w:rFonts w:eastAsia="Calibri" w:cs="Calibri"/>
          <w:b/>
          <w:lang w:val="hu-HU"/>
        </w:rPr>
      </w:pPr>
    </w:p>
    <w:p w14:paraId="5CE5EAA7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 xml:space="preserve">Marcali Óvodai Központ, </w:t>
      </w:r>
    </w:p>
    <w:p w14:paraId="7B67DE37" w14:textId="77777777" w:rsidR="006243D2" w:rsidRPr="006243D2" w:rsidRDefault="006243D2" w:rsidP="006243D2">
      <w:pPr>
        <w:ind w:left="708" w:firstLine="32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lang w:val="hu-HU"/>
        </w:rPr>
        <w:t>Marcali Óvodai Központ (Tündérliget Óvoda)</w:t>
      </w:r>
    </w:p>
    <w:p w14:paraId="5AC4D652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lang w:val="hu-HU"/>
        </w:rPr>
      </w:pPr>
      <w:r w:rsidRPr="006243D2">
        <w:rPr>
          <w:rFonts w:eastAsia="Calibri" w:cs="Calibri"/>
          <w:b/>
          <w:lang w:val="hu-HU"/>
        </w:rPr>
        <w:t xml:space="preserve">Székhelye: </w:t>
      </w:r>
      <w:r w:rsidRPr="006243D2">
        <w:rPr>
          <w:rFonts w:eastAsia="Calibri" w:cs="Calibri"/>
          <w:lang w:val="hu-HU"/>
        </w:rPr>
        <w:t>8700 Marcali, Posta köz 3.</w:t>
      </w:r>
    </w:p>
    <w:p w14:paraId="4C5EE8D2" w14:textId="77777777" w:rsidR="006243D2" w:rsidRPr="006243D2" w:rsidRDefault="006243D2" w:rsidP="006243D2">
      <w:pPr>
        <w:jc w:val="both"/>
        <w:rPr>
          <w:rFonts w:eastAsia="Calibri" w:cs="Calibri"/>
          <w:lang w:val="hu-HU"/>
        </w:rPr>
      </w:pPr>
    </w:p>
    <w:p w14:paraId="7016A2BE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Telephelyei:</w:t>
      </w:r>
    </w:p>
    <w:p w14:paraId="2F6E46CA" w14:textId="77777777" w:rsidR="006243D2" w:rsidRPr="006243D2" w:rsidRDefault="006243D2" w:rsidP="006243D2">
      <w:pPr>
        <w:ind w:left="1134" w:firstLine="1"/>
        <w:jc w:val="both"/>
        <w:rPr>
          <w:rFonts w:eastAsia="Calibri" w:cs="Calibri"/>
          <w:b/>
          <w:lang w:val="hu-HU"/>
        </w:rPr>
      </w:pPr>
    </w:p>
    <w:p w14:paraId="349E7F49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Park Utcai Óvoda (Mesepark Óvoda) – Marcali, Park u. 13.</w:t>
      </w:r>
    </w:p>
    <w:p w14:paraId="3F85ED6F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Katona József Utcai Óvoda (Bóbita Óvoda) – Marcali, Katona J. u. 1.</w:t>
      </w:r>
    </w:p>
    <w:p w14:paraId="0FF293F8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 xml:space="preserve">Táncsics Mihály Utcai Óvoda (Gombácska Óvoda) – Marcali, Táncsics </w:t>
      </w:r>
    </w:p>
    <w:p w14:paraId="68233FFF" w14:textId="77777777" w:rsid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M. u. 59.</w:t>
      </w:r>
    </w:p>
    <w:p w14:paraId="5F4BF22D" w14:textId="7D56A38C" w:rsidR="002E0E7C" w:rsidRPr="0049735A" w:rsidDel="0049735A" w:rsidRDefault="002E0E7C" w:rsidP="006243D2">
      <w:pPr>
        <w:pStyle w:val="Cm"/>
        <w:ind w:left="1134" w:firstLine="708"/>
        <w:jc w:val="both"/>
        <w:rPr>
          <w:del w:id="7" w:author="Bereczk Balázs" w:date="2021-08-04T08:48:00Z"/>
          <w:b w:val="0"/>
          <w:bCs/>
          <w:sz w:val="24"/>
          <w:szCs w:val="24"/>
          <w:vertAlign w:val="superscript"/>
          <w:rPrChange w:id="8" w:author="Bereczk Balázs" w:date="2021-08-04T08:48:00Z">
            <w:rPr>
              <w:del w:id="9" w:author="Bereczk Balázs" w:date="2021-08-04T08:48:00Z"/>
              <w:b w:val="0"/>
              <w:bCs/>
              <w:sz w:val="24"/>
              <w:szCs w:val="24"/>
            </w:rPr>
          </w:rPrChange>
        </w:rPr>
      </w:pPr>
      <w:r>
        <w:rPr>
          <w:b w:val="0"/>
          <w:bCs/>
          <w:sz w:val="24"/>
          <w:szCs w:val="24"/>
        </w:rPr>
        <w:t>2. sz. Főzőkonyha – 8700 Marcali, Katona J. u. 3.</w:t>
      </w:r>
    </w:p>
    <w:p w14:paraId="7F968614" w14:textId="1CE7A2A0" w:rsidR="002E0E7C" w:rsidRPr="0049735A" w:rsidDel="0049735A" w:rsidRDefault="00A47536" w:rsidP="006243D2">
      <w:pPr>
        <w:pStyle w:val="Cm"/>
        <w:ind w:left="1134" w:firstLine="708"/>
        <w:jc w:val="both"/>
        <w:rPr>
          <w:del w:id="10" w:author="Bereczk Balázs" w:date="2021-08-04T08:48:00Z"/>
          <w:b w:val="0"/>
          <w:bCs/>
          <w:sz w:val="24"/>
          <w:szCs w:val="24"/>
          <w:vertAlign w:val="superscript"/>
          <w:rPrChange w:id="11" w:author="Bereczk Balázs" w:date="2021-08-04T08:49:00Z">
            <w:rPr>
              <w:del w:id="12" w:author="Bereczk Balázs" w:date="2021-08-04T08:48:00Z"/>
              <w:b w:val="0"/>
              <w:bCs/>
              <w:sz w:val="24"/>
              <w:szCs w:val="24"/>
            </w:rPr>
          </w:rPrChange>
        </w:rPr>
      </w:pPr>
      <w:r w:rsidRPr="00607B2B">
        <w:rPr>
          <w:b w:val="0"/>
          <w:bCs/>
          <w:sz w:val="24"/>
          <w:szCs w:val="24"/>
        </w:rPr>
        <w:t>Központi Konyha</w:t>
      </w:r>
      <w:r w:rsidR="002E0E7C" w:rsidRPr="00607B2B">
        <w:rPr>
          <w:b w:val="0"/>
          <w:bCs/>
          <w:sz w:val="24"/>
          <w:szCs w:val="24"/>
        </w:rPr>
        <w:t xml:space="preserve"> – 8700 Marcali, </w:t>
      </w:r>
      <w:proofErr w:type="spellStart"/>
      <w:r w:rsidR="002E0E7C" w:rsidRPr="00607B2B">
        <w:rPr>
          <w:b w:val="0"/>
          <w:bCs/>
          <w:sz w:val="24"/>
          <w:szCs w:val="24"/>
        </w:rPr>
        <w:t>Marczali</w:t>
      </w:r>
      <w:proofErr w:type="spellEnd"/>
      <w:r w:rsidR="002E0E7C" w:rsidRPr="00607B2B">
        <w:rPr>
          <w:b w:val="0"/>
          <w:bCs/>
          <w:sz w:val="24"/>
          <w:szCs w:val="24"/>
        </w:rPr>
        <w:t xml:space="preserve"> Henrik u. 8.</w:t>
      </w:r>
    </w:p>
    <w:p w14:paraId="4CA2B662" w14:textId="2A76715C" w:rsidR="002E0E7C" w:rsidRPr="0049735A" w:rsidDel="0049735A" w:rsidRDefault="002E0E7C" w:rsidP="006243D2">
      <w:pPr>
        <w:pStyle w:val="Cm"/>
        <w:ind w:left="1134" w:firstLine="708"/>
        <w:jc w:val="both"/>
        <w:rPr>
          <w:del w:id="13" w:author="Bereczk Balázs" w:date="2021-08-04T08:48:00Z"/>
          <w:b w:val="0"/>
          <w:bCs/>
          <w:sz w:val="24"/>
          <w:szCs w:val="24"/>
          <w:vertAlign w:val="superscript"/>
          <w:rPrChange w:id="14" w:author="Bereczk Balázs" w:date="2021-08-04T08:49:00Z">
            <w:rPr>
              <w:del w:id="15" w:author="Bereczk Balázs" w:date="2021-08-04T08:48:00Z"/>
              <w:b w:val="0"/>
              <w:bCs/>
              <w:sz w:val="24"/>
              <w:szCs w:val="24"/>
            </w:rPr>
          </w:rPrChange>
        </w:rPr>
      </w:pPr>
      <w:r>
        <w:rPr>
          <w:b w:val="0"/>
          <w:bCs/>
          <w:sz w:val="24"/>
          <w:szCs w:val="24"/>
        </w:rPr>
        <w:t>Mikszáth utcai tálalókonyha – 8700 Marcali, Mikszáth u. 12.</w:t>
      </w:r>
    </w:p>
    <w:p w14:paraId="193BB707" w14:textId="793F472D" w:rsidR="002E0E7C" w:rsidRPr="006243D2" w:rsidDel="009E453E" w:rsidRDefault="002E0E7C">
      <w:pPr>
        <w:pStyle w:val="Cm"/>
        <w:jc w:val="both"/>
        <w:rPr>
          <w:del w:id="16" w:author="Bereczk Balázs" w:date="2021-08-05T14:15:00Z"/>
          <w:b w:val="0"/>
          <w:bCs/>
          <w:sz w:val="24"/>
          <w:szCs w:val="24"/>
        </w:rPr>
        <w:pPrChange w:id="17" w:author="Bereczk Balázs" w:date="2021-08-05T14:05:00Z">
          <w:pPr>
            <w:pStyle w:val="Cm"/>
            <w:ind w:left="1134" w:firstLine="708"/>
            <w:jc w:val="both"/>
          </w:pPr>
        </w:pPrChange>
      </w:pPr>
    </w:p>
    <w:p w14:paraId="22E950D3" w14:textId="77777777" w:rsidR="006243D2" w:rsidRPr="006243D2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6BCE7ADA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szCs w:val="24"/>
          <w:lang w:val="hu-HU"/>
        </w:rPr>
      </w:pPr>
      <w:r w:rsidRPr="006243D2">
        <w:rPr>
          <w:rFonts w:eastAsia="Calibri" w:cs="Calibri"/>
          <w:b/>
          <w:szCs w:val="24"/>
          <w:lang w:val="hu-HU"/>
        </w:rPr>
        <w:t>Tagintézménye:</w:t>
      </w:r>
    </w:p>
    <w:p w14:paraId="6B4BF2FB" w14:textId="77777777" w:rsidR="006243D2" w:rsidRPr="006243D2" w:rsidRDefault="006243D2" w:rsidP="006243D2">
      <w:pPr>
        <w:pStyle w:val="Cm"/>
        <w:jc w:val="both"/>
        <w:rPr>
          <w:b w:val="0"/>
          <w:sz w:val="24"/>
          <w:szCs w:val="24"/>
        </w:rPr>
      </w:pPr>
    </w:p>
    <w:p w14:paraId="5BB575B4" w14:textId="27B1A9E9" w:rsidR="006243D2" w:rsidRPr="006243D2" w:rsidRDefault="006243D2" w:rsidP="006243D2">
      <w:pPr>
        <w:pStyle w:val="Cm"/>
        <w:numPr>
          <w:ilvl w:val="0"/>
          <w:numId w:val="5"/>
        </w:numPr>
        <w:jc w:val="both"/>
        <w:rPr>
          <w:b w:val="0"/>
          <w:sz w:val="24"/>
          <w:szCs w:val="24"/>
        </w:rPr>
      </w:pPr>
      <w:r w:rsidRPr="006243D2">
        <w:rPr>
          <w:b w:val="0"/>
          <w:sz w:val="24"/>
          <w:szCs w:val="24"/>
        </w:rPr>
        <w:t>Nap</w:t>
      </w:r>
      <w:ins w:id="18" w:author="Bereczk Balázs" w:date="2021-08-03T15:35:00Z">
        <w:r w:rsidR="00607B2B">
          <w:rPr>
            <w:b w:val="0"/>
            <w:sz w:val="24"/>
            <w:szCs w:val="24"/>
          </w:rPr>
          <w:t>raforgó</w:t>
        </w:r>
      </w:ins>
      <w:del w:id="19" w:author="Bereczk Balázs" w:date="2021-08-03T15:35:00Z">
        <w:r w:rsidRPr="006243D2" w:rsidDel="00607B2B">
          <w:rPr>
            <w:b w:val="0"/>
            <w:sz w:val="24"/>
            <w:szCs w:val="24"/>
          </w:rPr>
          <w:delText>közi Otthonos</w:delText>
        </w:r>
      </w:del>
      <w:r w:rsidRPr="006243D2">
        <w:rPr>
          <w:b w:val="0"/>
          <w:sz w:val="24"/>
          <w:szCs w:val="24"/>
        </w:rPr>
        <w:t xml:space="preserve"> Óvoda</w:t>
      </w:r>
    </w:p>
    <w:p w14:paraId="5B71513B" w14:textId="77777777" w:rsidR="006243D2" w:rsidRPr="002E0E7C" w:rsidRDefault="006243D2" w:rsidP="006243D2">
      <w:pPr>
        <w:pStyle w:val="Cm"/>
        <w:ind w:left="1843" w:firstLine="281"/>
        <w:jc w:val="both"/>
        <w:rPr>
          <w:b w:val="0"/>
          <w:sz w:val="24"/>
          <w:szCs w:val="24"/>
        </w:rPr>
      </w:pPr>
      <w:r w:rsidRPr="002E0E7C">
        <w:rPr>
          <w:b w:val="0"/>
          <w:sz w:val="24"/>
          <w:szCs w:val="24"/>
        </w:rPr>
        <w:lastRenderedPageBreak/>
        <w:t>Székhelye: 8738 Nemesvid, Templom u. 5-7.</w:t>
      </w:r>
    </w:p>
    <w:p w14:paraId="25463248" w14:textId="77777777" w:rsidR="006243D2" w:rsidRPr="006243D2" w:rsidRDefault="006243D2" w:rsidP="006243D2">
      <w:pPr>
        <w:pStyle w:val="Cm"/>
        <w:ind w:left="1843"/>
        <w:jc w:val="both"/>
        <w:rPr>
          <w:b w:val="0"/>
          <w:sz w:val="24"/>
          <w:szCs w:val="24"/>
        </w:rPr>
      </w:pPr>
    </w:p>
    <w:p w14:paraId="1103B293" w14:textId="77777777" w:rsidR="006243D2" w:rsidRPr="0075200A" w:rsidRDefault="006243D2" w:rsidP="006243D2">
      <w:pPr>
        <w:numPr>
          <w:ilvl w:val="0"/>
          <w:numId w:val="5"/>
        </w:numPr>
        <w:jc w:val="both"/>
        <w:rPr>
          <w:rFonts w:eastAsia="Calibri" w:cs="Calibri"/>
          <w:szCs w:val="24"/>
          <w:highlight w:val="yellow"/>
          <w:lang w:val="hu-HU"/>
          <w:rPrChange w:id="20" w:author="user@user.eu" w:date="2021-09-09T10:23:00Z">
            <w:rPr>
              <w:rFonts w:eastAsia="Calibri" w:cs="Calibri"/>
              <w:szCs w:val="24"/>
              <w:lang w:val="hu-HU"/>
            </w:rPr>
          </w:rPrChange>
        </w:rPr>
      </w:pPr>
      <w:r w:rsidRPr="0075200A">
        <w:rPr>
          <w:rFonts w:eastAsia="Calibri" w:cs="Calibri"/>
          <w:szCs w:val="24"/>
          <w:highlight w:val="yellow"/>
          <w:lang w:val="hu-HU"/>
          <w:rPrChange w:id="21" w:author="user@user.eu" w:date="2021-09-09T10:23:00Z">
            <w:rPr>
              <w:rFonts w:eastAsia="Calibri" w:cs="Calibri"/>
              <w:szCs w:val="24"/>
              <w:lang w:val="hu-HU"/>
            </w:rPr>
          </w:rPrChange>
        </w:rPr>
        <w:t>Csillagvirág Művészeti Modellóvoda</w:t>
      </w:r>
    </w:p>
    <w:p w14:paraId="55E670A4" w14:textId="77777777" w:rsidR="006243D2" w:rsidRPr="006243D2" w:rsidRDefault="006243D2" w:rsidP="006243D2">
      <w:pPr>
        <w:rPr>
          <w:szCs w:val="24"/>
          <w:lang w:val="hu-HU"/>
        </w:rPr>
      </w:pPr>
      <w:r w:rsidRPr="0075200A">
        <w:rPr>
          <w:rFonts w:eastAsia="Calibri" w:cs="Calibri"/>
          <w:szCs w:val="24"/>
          <w:highlight w:val="yellow"/>
          <w:lang w:val="hu-HU"/>
          <w:rPrChange w:id="22" w:author="user@user.eu" w:date="2021-09-09T10:23:00Z">
            <w:rPr>
              <w:rFonts w:eastAsia="Calibri" w:cs="Calibri"/>
              <w:szCs w:val="24"/>
              <w:lang w:val="hu-HU"/>
            </w:rPr>
          </w:rPrChange>
        </w:rPr>
        <w:t xml:space="preserve"> </w:t>
      </w:r>
      <w:r w:rsidRPr="0075200A">
        <w:rPr>
          <w:rFonts w:eastAsia="Calibri" w:cs="Calibri"/>
          <w:szCs w:val="24"/>
          <w:highlight w:val="yellow"/>
          <w:lang w:val="hu-HU"/>
          <w:rPrChange w:id="23" w:author="user@user.eu" w:date="2021-09-09T10:23:00Z">
            <w:rPr>
              <w:rFonts w:eastAsia="Calibri" w:cs="Calibri"/>
              <w:szCs w:val="24"/>
              <w:lang w:val="hu-HU"/>
            </w:rPr>
          </w:rPrChange>
        </w:rPr>
        <w:tab/>
      </w:r>
      <w:r w:rsidRPr="0075200A">
        <w:rPr>
          <w:rFonts w:eastAsia="Calibri" w:cs="Calibri"/>
          <w:szCs w:val="24"/>
          <w:highlight w:val="yellow"/>
          <w:lang w:val="hu-HU"/>
          <w:rPrChange w:id="24" w:author="user@user.eu" w:date="2021-09-09T10:23:00Z">
            <w:rPr>
              <w:rFonts w:eastAsia="Calibri" w:cs="Calibri"/>
              <w:szCs w:val="24"/>
              <w:lang w:val="hu-HU"/>
            </w:rPr>
          </w:rPrChange>
        </w:rPr>
        <w:tab/>
      </w:r>
      <w:r w:rsidRPr="0075200A">
        <w:rPr>
          <w:szCs w:val="24"/>
          <w:highlight w:val="yellow"/>
          <w:lang w:val="hu-HU"/>
          <w:rPrChange w:id="25" w:author="user@user.eu" w:date="2021-09-09T10:23:00Z">
            <w:rPr>
              <w:szCs w:val="24"/>
              <w:lang w:val="hu-HU"/>
            </w:rPr>
          </w:rPrChange>
        </w:rPr>
        <w:tab/>
      </w:r>
      <w:r w:rsidRPr="0075200A">
        <w:rPr>
          <w:rFonts w:eastAsia="Calibri" w:cs="Calibri"/>
          <w:szCs w:val="24"/>
          <w:highlight w:val="yellow"/>
          <w:lang w:val="hu-HU"/>
          <w:rPrChange w:id="26" w:author="user@user.eu" w:date="2021-09-09T10:23:00Z">
            <w:rPr>
              <w:rFonts w:eastAsia="Calibri" w:cs="Calibri"/>
              <w:szCs w:val="24"/>
              <w:lang w:val="hu-HU"/>
            </w:rPr>
          </w:rPrChange>
        </w:rPr>
        <w:t>Székhelye: 8647 Balatonmáriafürdő, Keszeg u. 16.</w:t>
      </w:r>
      <w:bookmarkStart w:id="27" w:name="_GoBack"/>
      <w:bookmarkEnd w:id="27"/>
    </w:p>
    <w:p w14:paraId="047C291C" w14:textId="77777777" w:rsidR="006243D2" w:rsidRDefault="006243D2" w:rsidP="006243D2">
      <w:pPr>
        <w:rPr>
          <w:szCs w:val="24"/>
        </w:rPr>
      </w:pPr>
    </w:p>
    <w:p w14:paraId="2A41CF5F" w14:textId="04967994" w:rsidR="006243D2" w:rsidRDefault="006243D2" w:rsidP="006243D2">
      <w:pPr>
        <w:pStyle w:val="Listaszerbekezds"/>
        <w:numPr>
          <w:ilvl w:val="0"/>
          <w:numId w:val="5"/>
        </w:numPr>
        <w:rPr>
          <w:szCs w:val="24"/>
          <w:lang w:val="hu-HU"/>
        </w:rPr>
      </w:pPr>
      <w:r>
        <w:rPr>
          <w:szCs w:val="24"/>
          <w:lang w:val="hu-HU"/>
        </w:rPr>
        <w:t>S</w:t>
      </w:r>
      <w:ins w:id="28" w:author="Bereczk Balázs" w:date="2021-08-03T15:35:00Z">
        <w:r w:rsidR="00607B2B">
          <w:rPr>
            <w:szCs w:val="24"/>
            <w:lang w:val="hu-HU"/>
          </w:rPr>
          <w:t>zedervirág</w:t>
        </w:r>
      </w:ins>
      <w:del w:id="29" w:author="Bereczk Balázs" w:date="2021-08-03T15:35:00Z">
        <w:r w:rsidDel="00607B2B">
          <w:rPr>
            <w:szCs w:val="24"/>
            <w:lang w:val="hu-HU"/>
          </w:rPr>
          <w:delText>ávolyi</w:delText>
        </w:r>
      </w:del>
      <w:r>
        <w:rPr>
          <w:szCs w:val="24"/>
          <w:lang w:val="hu-HU"/>
        </w:rPr>
        <w:t xml:space="preserve"> Óvoda</w:t>
      </w:r>
    </w:p>
    <w:p w14:paraId="39BD2BD4" w14:textId="77777777" w:rsidR="006243D2" w:rsidRDefault="006243D2" w:rsidP="006243D2">
      <w:pPr>
        <w:pStyle w:val="Listaszerbekezds"/>
        <w:ind w:left="2203"/>
        <w:rPr>
          <w:szCs w:val="24"/>
          <w:lang w:val="hu-HU"/>
        </w:rPr>
      </w:pPr>
      <w:r>
        <w:rPr>
          <w:szCs w:val="24"/>
          <w:lang w:val="hu-HU"/>
        </w:rPr>
        <w:t>Székhelye: 8732 Sávoly, Kossuth u. 5.</w:t>
      </w:r>
    </w:p>
    <w:p w14:paraId="29474653" w14:textId="77777777" w:rsidR="006243D2" w:rsidRDefault="006243D2" w:rsidP="006243D2">
      <w:pPr>
        <w:rPr>
          <w:szCs w:val="24"/>
          <w:lang w:val="hu-HU"/>
        </w:rPr>
      </w:pPr>
    </w:p>
    <w:p w14:paraId="2E619D9E" w14:textId="77777777" w:rsidR="006243D2" w:rsidRPr="001238A4" w:rsidRDefault="006243D2" w:rsidP="006243D2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>Jogszabályban meghatározott közfeladata:</w:t>
      </w:r>
    </w:p>
    <w:p w14:paraId="71E88A77" w14:textId="77777777" w:rsidR="006243D2" w:rsidRPr="001238A4" w:rsidRDefault="006243D2" w:rsidP="006243D2">
      <w:pPr>
        <w:autoSpaceDE w:val="0"/>
        <w:autoSpaceDN w:val="0"/>
        <w:adjustRightInd w:val="0"/>
        <w:ind w:left="360"/>
        <w:jc w:val="both"/>
        <w:rPr>
          <w:rFonts w:eastAsia="Calibri" w:cs="Calibri"/>
          <w:b/>
          <w:lang w:val="hu-HU"/>
        </w:rPr>
      </w:pPr>
    </w:p>
    <w:p w14:paraId="0114EFCB" w14:textId="7FCD2060" w:rsidR="006243D2" w:rsidRPr="0049735A" w:rsidRDefault="002E0E7C" w:rsidP="006243D2">
      <w:pPr>
        <w:rPr>
          <w:szCs w:val="24"/>
          <w:vertAlign w:val="superscript"/>
          <w:lang w:val="hu-HU"/>
          <w:rPrChange w:id="30" w:author="Bereczk Balázs" w:date="2021-08-04T08:52:00Z">
            <w:rPr>
              <w:szCs w:val="24"/>
              <w:lang w:val="hu-HU"/>
            </w:rPr>
          </w:rPrChange>
        </w:rPr>
      </w:pPr>
      <w:bookmarkStart w:id="31" w:name="_Hlk499627573"/>
      <w:bookmarkStart w:id="32" w:name="_Hlk79064894"/>
      <w:r w:rsidRPr="00B53D28">
        <w:rPr>
          <w:rFonts w:ascii="Cambria" w:hAnsi="Cambria"/>
          <w:sz w:val="22"/>
        </w:rPr>
        <w:t xml:space="preserve">Az </w:t>
      </w:r>
      <w:proofErr w:type="spellStart"/>
      <w:r w:rsidRPr="00B53D28">
        <w:rPr>
          <w:rFonts w:ascii="Cambria" w:hAnsi="Cambria"/>
          <w:sz w:val="22"/>
        </w:rPr>
        <w:t>alapfokú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óvodai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nevelésről</w:t>
      </w:r>
      <w:proofErr w:type="spellEnd"/>
      <w:r w:rsidRPr="00B53D28">
        <w:rPr>
          <w:rFonts w:ascii="Cambria" w:hAnsi="Cambria"/>
          <w:sz w:val="22"/>
        </w:rPr>
        <w:t xml:space="preserve">, </w:t>
      </w:r>
      <w:proofErr w:type="spellStart"/>
      <w:r w:rsidRPr="00507EBB">
        <w:rPr>
          <w:rFonts w:ascii="Cambria" w:hAnsi="Cambria"/>
          <w:sz w:val="22"/>
        </w:rPr>
        <w:t>intézményi</w:t>
      </w:r>
      <w:proofErr w:type="spellEnd"/>
      <w:r w:rsidRPr="00507EBB">
        <w:rPr>
          <w:rFonts w:ascii="Cambria" w:hAnsi="Cambria"/>
          <w:sz w:val="22"/>
        </w:rPr>
        <w:t xml:space="preserve"> és </w:t>
      </w:r>
      <w:proofErr w:type="spellStart"/>
      <w:r w:rsidRPr="00507EBB">
        <w:rPr>
          <w:rFonts w:ascii="Cambria" w:hAnsi="Cambria"/>
          <w:sz w:val="22"/>
        </w:rPr>
        <w:t>intézményen</w:t>
      </w:r>
      <w:proofErr w:type="spellEnd"/>
      <w:r w:rsidRPr="00507EBB">
        <w:rPr>
          <w:rFonts w:ascii="Cambria" w:hAnsi="Cambria"/>
          <w:sz w:val="22"/>
        </w:rPr>
        <w:t xml:space="preserve"> </w:t>
      </w:r>
      <w:proofErr w:type="spellStart"/>
      <w:r w:rsidRPr="00507EBB">
        <w:rPr>
          <w:rFonts w:ascii="Cambria" w:hAnsi="Cambria"/>
          <w:sz w:val="22"/>
        </w:rPr>
        <w:t>kívüli</w:t>
      </w:r>
      <w:proofErr w:type="spellEnd"/>
      <w:r w:rsidRPr="00507EBB">
        <w:rPr>
          <w:rFonts w:ascii="Cambria" w:hAnsi="Cambria"/>
          <w:sz w:val="22"/>
        </w:rPr>
        <w:t xml:space="preserve"> </w:t>
      </w:r>
      <w:proofErr w:type="spellStart"/>
      <w:r w:rsidRPr="00507EBB">
        <w:rPr>
          <w:rFonts w:ascii="Cambria" w:hAnsi="Cambria"/>
          <w:sz w:val="22"/>
        </w:rPr>
        <w:t>gyermekétkeztetésről</w:t>
      </w:r>
      <w:proofErr w:type="spellEnd"/>
      <w:r w:rsidRPr="00507EBB">
        <w:rPr>
          <w:rFonts w:ascii="Cambria" w:hAnsi="Cambria"/>
          <w:sz w:val="22"/>
        </w:rPr>
        <w:t>,</w:t>
      </w:r>
      <w:r>
        <w:rPr>
          <w:rFonts w:ascii="Cambria" w:hAnsi="Cambria"/>
          <w:sz w:val="22"/>
        </w:rPr>
        <w:t xml:space="preserve"> </w:t>
      </w:r>
      <w:proofErr w:type="spellStart"/>
      <w:r w:rsidRPr="002E0E7C">
        <w:rPr>
          <w:rFonts w:ascii="Cambria" w:hAnsi="Cambria"/>
          <w:sz w:val="22"/>
        </w:rPr>
        <w:t>szociális</w:t>
      </w:r>
      <w:proofErr w:type="spellEnd"/>
      <w:r w:rsidRPr="002E0E7C">
        <w:rPr>
          <w:rFonts w:ascii="Cambria" w:hAnsi="Cambria"/>
          <w:sz w:val="22"/>
        </w:rPr>
        <w:t xml:space="preserve"> </w:t>
      </w:r>
      <w:proofErr w:type="spellStart"/>
      <w:r w:rsidRPr="002E0E7C">
        <w:rPr>
          <w:rFonts w:ascii="Cambria" w:hAnsi="Cambria"/>
          <w:sz w:val="22"/>
        </w:rPr>
        <w:t>étkeztetésről</w:t>
      </w:r>
      <w:proofErr w:type="spellEnd"/>
      <w:r>
        <w:rPr>
          <w:rFonts w:ascii="Cambria" w:hAnsi="Cambria"/>
          <w:sz w:val="22"/>
        </w:rPr>
        <w:t xml:space="preserve">, </w:t>
      </w:r>
      <w:r w:rsidRPr="00B53D28">
        <w:rPr>
          <w:rFonts w:ascii="Cambria" w:hAnsi="Cambria"/>
          <w:sz w:val="22"/>
        </w:rPr>
        <w:t xml:space="preserve">mint </w:t>
      </w:r>
      <w:proofErr w:type="spellStart"/>
      <w:r w:rsidRPr="00B53D28">
        <w:rPr>
          <w:rFonts w:ascii="Cambria" w:hAnsi="Cambria"/>
          <w:sz w:val="22"/>
        </w:rPr>
        <w:t>kötelezően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ellátandó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önkormányzati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feladatról</w:t>
      </w:r>
      <w:proofErr w:type="spellEnd"/>
      <w:r w:rsidRPr="00B53D28">
        <w:rPr>
          <w:rFonts w:ascii="Cambria" w:hAnsi="Cambria"/>
          <w:sz w:val="22"/>
        </w:rPr>
        <w:t xml:space="preserve"> – </w:t>
      </w:r>
      <w:proofErr w:type="spellStart"/>
      <w:r w:rsidRPr="00B53D28">
        <w:rPr>
          <w:rFonts w:ascii="Cambria" w:hAnsi="Cambria"/>
          <w:sz w:val="22"/>
        </w:rPr>
        <w:t>történő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gondoskodás</w:t>
      </w:r>
      <w:bookmarkEnd w:id="31"/>
      <w:proofErr w:type="spellEnd"/>
      <w:r w:rsidRPr="001238A4" w:rsidDel="002E0E7C">
        <w:rPr>
          <w:rFonts w:eastAsia="Calibri" w:cs="Calibri"/>
          <w:lang w:val="hu-HU"/>
        </w:rPr>
        <w:t xml:space="preserve"> </w:t>
      </w:r>
      <w:bookmarkEnd w:id="32"/>
    </w:p>
    <w:p w14:paraId="1B3FFC44" w14:textId="77777777" w:rsidR="001238A4" w:rsidRPr="001238A4" w:rsidRDefault="001238A4" w:rsidP="001238A4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 xml:space="preserve">Működési köre: </w:t>
      </w:r>
    </w:p>
    <w:p w14:paraId="00BD750E" w14:textId="77777777" w:rsidR="001238A4" w:rsidRPr="001238A4" w:rsidRDefault="001238A4" w:rsidP="001238A4">
      <w:pPr>
        <w:autoSpaceDE w:val="0"/>
        <w:autoSpaceDN w:val="0"/>
        <w:adjustRightInd w:val="0"/>
        <w:jc w:val="both"/>
        <w:rPr>
          <w:rFonts w:eastAsia="Calibri" w:cs="Calibri"/>
          <w:b/>
          <w:lang w:val="hu-HU"/>
        </w:rPr>
      </w:pPr>
    </w:p>
    <w:p w14:paraId="7F404979" w14:textId="77777777" w:rsidR="002E0E7C" w:rsidRPr="002E0E7C" w:rsidRDefault="002E0E7C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lang w:val="hu-HU"/>
        </w:rPr>
      </w:pPr>
      <w:r w:rsidRPr="002E0E7C">
        <w:rPr>
          <w:rFonts w:eastAsia="Calibri" w:cs="Calibri"/>
          <w:lang w:val="hu-HU"/>
        </w:rPr>
        <w:t xml:space="preserve">Az intézmény a kötelező </w:t>
      </w:r>
      <w:proofErr w:type="spellStart"/>
      <w:r w:rsidRPr="002E0E7C">
        <w:rPr>
          <w:rFonts w:eastAsia="Calibri" w:cs="Calibri"/>
          <w:lang w:val="hu-HU"/>
        </w:rPr>
        <w:t>beóvodáztatási</w:t>
      </w:r>
      <w:proofErr w:type="spellEnd"/>
      <w:r w:rsidRPr="002E0E7C">
        <w:rPr>
          <w:rFonts w:eastAsia="Calibri" w:cs="Calibri"/>
          <w:lang w:val="hu-HU"/>
        </w:rPr>
        <w:t xml:space="preserve"> területről (a fenntartó önkormányzatok közigazgatási területéről), továbbá szabad kapacitása terhére az ország egész területéről biztosít felvételt az óvodás gyermekek részére.</w:t>
      </w:r>
    </w:p>
    <w:p w14:paraId="604FB608" w14:textId="7B600014" w:rsidR="001238A4" w:rsidRDefault="002E0E7C" w:rsidP="002E0E7C">
      <w:pPr>
        <w:autoSpaceDE w:val="0"/>
        <w:autoSpaceDN w:val="0"/>
        <w:adjustRightInd w:val="0"/>
        <w:ind w:left="709"/>
        <w:jc w:val="both"/>
        <w:rPr>
          <w:ins w:id="33" w:author="Bereczk Balázs" w:date="2021-08-04T08:51:00Z"/>
          <w:rFonts w:eastAsia="Calibri" w:cs="Calibri"/>
          <w:lang w:val="hu-HU"/>
        </w:rPr>
      </w:pPr>
      <w:r w:rsidRPr="002E0E7C">
        <w:rPr>
          <w:rFonts w:eastAsia="Calibri" w:cs="Calibri"/>
          <w:lang w:val="hu-HU"/>
        </w:rPr>
        <w:t xml:space="preserve">Az 096015; 096025; 104035; 104037; 107051; 081071 kormányzati funkciókhoz kapcsolódóan </w:t>
      </w:r>
      <w:ins w:id="34" w:author="Bereczk Balázs" w:date="2021-08-03T15:37:00Z">
        <w:r w:rsidR="00607B2B">
          <w:rPr>
            <w:rFonts w:eastAsia="Calibri" w:cs="Calibri"/>
            <w:lang w:val="hu-HU"/>
          </w:rPr>
          <w:t xml:space="preserve">Marcali Város </w:t>
        </w:r>
      </w:ins>
      <w:del w:id="35" w:author="Bereczk Balázs" w:date="2021-08-03T15:37:00Z">
        <w:r w:rsidRPr="002E0E7C" w:rsidDel="00607B2B">
          <w:rPr>
            <w:rFonts w:eastAsia="Calibri" w:cs="Calibri"/>
            <w:lang w:val="hu-HU"/>
          </w:rPr>
          <w:delText>a fenntartó önkormányzatok</w:delText>
        </w:r>
      </w:del>
      <w:r w:rsidRPr="002E0E7C">
        <w:rPr>
          <w:rFonts w:eastAsia="Calibri" w:cs="Calibri"/>
          <w:lang w:val="hu-HU"/>
        </w:rPr>
        <w:t xml:space="preserve"> közigazgatási területe.</w:t>
      </w:r>
    </w:p>
    <w:p w14:paraId="0019FAFB" w14:textId="77777777" w:rsidR="0049735A" w:rsidRPr="0049735A" w:rsidRDefault="0049735A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b/>
          <w:vertAlign w:val="superscript"/>
          <w:lang w:val="hu-HU"/>
          <w:rPrChange w:id="36" w:author="Bereczk Balázs" w:date="2021-08-04T08:51:00Z">
            <w:rPr>
              <w:rFonts w:eastAsia="Calibri" w:cs="Calibri"/>
              <w:b/>
              <w:lang w:val="hu-HU"/>
            </w:rPr>
          </w:rPrChange>
        </w:rPr>
      </w:pPr>
    </w:p>
    <w:p w14:paraId="6D074378" w14:textId="0B9A7E50" w:rsidR="006243D2" w:rsidRDefault="006243D2" w:rsidP="006243D2">
      <w:pPr>
        <w:rPr>
          <w:ins w:id="37" w:author="Bereczk Balázs" w:date="2021-08-05T14:06:00Z"/>
          <w:szCs w:val="24"/>
          <w:lang w:val="hu-HU"/>
        </w:rPr>
      </w:pPr>
    </w:p>
    <w:p w14:paraId="12610454" w14:textId="0A0ABF0A" w:rsidR="002252E0" w:rsidRPr="002252E0" w:rsidRDefault="002252E0" w:rsidP="009E453E">
      <w:pPr>
        <w:rPr>
          <w:szCs w:val="24"/>
          <w:vertAlign w:val="subscript"/>
          <w:lang w:val="hu-HU"/>
          <w:rPrChange w:id="38" w:author="Bereczk Balázs" w:date="2021-08-05T14:09:00Z">
            <w:rPr>
              <w:szCs w:val="24"/>
              <w:lang w:val="hu-HU"/>
            </w:rPr>
          </w:rPrChange>
        </w:rPr>
      </w:pPr>
    </w:p>
    <w:sectPr w:rsidR="002252E0" w:rsidRPr="002252E0" w:rsidSect="002252E0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  <w:sectPrChange w:id="39" w:author="Bereczk Balázs" w:date="2021-08-05T14:05:00Z">
        <w:sectPr w:rsidR="002252E0" w:rsidRPr="002252E0" w:rsidSect="002252E0">
          <w:pgMar w:top="1417" w:right="1417" w:bottom="1417" w:left="1417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E9483" w14:textId="77777777" w:rsidR="00D62C31" w:rsidRDefault="00D62C31" w:rsidP="006243D2">
      <w:r>
        <w:separator/>
      </w:r>
    </w:p>
  </w:endnote>
  <w:endnote w:type="continuationSeparator" w:id="0">
    <w:p w14:paraId="6352A29B" w14:textId="77777777" w:rsidR="00D62C31" w:rsidRDefault="00D62C31" w:rsidP="00624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2865"/>
      <w:docPartObj>
        <w:docPartGallery w:val="Page Numbers (Bottom of Page)"/>
        <w:docPartUnique/>
      </w:docPartObj>
    </w:sdtPr>
    <w:sdtEndPr/>
    <w:sdtContent>
      <w:p w14:paraId="0DDA5AAA" w14:textId="1A7EB953" w:rsidR="001238A4" w:rsidRDefault="00FC154C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20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ABF1D2" w14:textId="5A66BF4B" w:rsidR="008B1E7E" w:rsidRDefault="008B1E7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5791C" w14:textId="77777777" w:rsidR="00D62C31" w:rsidRDefault="00D62C31" w:rsidP="006243D2">
      <w:r>
        <w:separator/>
      </w:r>
    </w:p>
  </w:footnote>
  <w:footnote w:type="continuationSeparator" w:id="0">
    <w:p w14:paraId="383EB76F" w14:textId="77777777" w:rsidR="00D62C31" w:rsidRDefault="00D62C31" w:rsidP="00624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0209E6"/>
    <w:multiLevelType w:val="multilevel"/>
    <w:tmpl w:val="FF589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ascii="Times New Roman" w:hAnsi="Times New Roman" w:cs="Times New Roman" w:hint="default"/>
        <w:b/>
      </w:rPr>
    </w:lvl>
  </w:abstractNum>
  <w:abstractNum w:abstractNumId="3" w15:restartNumberingAfterBreak="0">
    <w:nsid w:val="3A790430"/>
    <w:multiLevelType w:val="hybridMultilevel"/>
    <w:tmpl w:val="0880609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247C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676F5B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5B06C7"/>
    <w:multiLevelType w:val="hybridMultilevel"/>
    <w:tmpl w:val="4D4E2188"/>
    <w:lvl w:ilvl="0" w:tplc="D49A908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 w15:restartNumberingAfterBreak="0">
    <w:nsid w:val="751166DE"/>
    <w:multiLevelType w:val="hybridMultilevel"/>
    <w:tmpl w:val="2D98A90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@user.eu">
    <w15:presenceInfo w15:providerId="Windows Live" w15:userId="b78835628bd15e1c"/>
  </w15:person>
  <w15:person w15:author="Bereczk Balázs">
    <w15:presenceInfo w15:providerId="AD" w15:userId="S-1-5-21-3875984425-1733166436-1509903617-13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F59"/>
    <w:rsid w:val="00017984"/>
    <w:rsid w:val="000F793F"/>
    <w:rsid w:val="001238A4"/>
    <w:rsid w:val="002252E0"/>
    <w:rsid w:val="002353B6"/>
    <w:rsid w:val="002763D4"/>
    <w:rsid w:val="002E0E7C"/>
    <w:rsid w:val="00321EC6"/>
    <w:rsid w:val="0049735A"/>
    <w:rsid w:val="00533354"/>
    <w:rsid w:val="00561585"/>
    <w:rsid w:val="005C3F5C"/>
    <w:rsid w:val="005C7A1B"/>
    <w:rsid w:val="0060398B"/>
    <w:rsid w:val="00607B2B"/>
    <w:rsid w:val="006243D2"/>
    <w:rsid w:val="006C1134"/>
    <w:rsid w:val="006E6F59"/>
    <w:rsid w:val="00713260"/>
    <w:rsid w:val="0075200A"/>
    <w:rsid w:val="008076C5"/>
    <w:rsid w:val="008B1E7E"/>
    <w:rsid w:val="00925D33"/>
    <w:rsid w:val="009E453E"/>
    <w:rsid w:val="00A04B1B"/>
    <w:rsid w:val="00A241BA"/>
    <w:rsid w:val="00A47536"/>
    <w:rsid w:val="00B54029"/>
    <w:rsid w:val="00BA41C9"/>
    <w:rsid w:val="00CC7EA7"/>
    <w:rsid w:val="00CE41FC"/>
    <w:rsid w:val="00D07B1D"/>
    <w:rsid w:val="00D62C31"/>
    <w:rsid w:val="00DC4757"/>
    <w:rsid w:val="00E112E1"/>
    <w:rsid w:val="00E4727E"/>
    <w:rsid w:val="00F15FF4"/>
    <w:rsid w:val="00FB1ECD"/>
    <w:rsid w:val="00FC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E0BEC"/>
  <w15:docId w15:val="{3C6D7521-53D4-41E2-8B7C-9361B358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353B6"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E6F59"/>
    <w:pPr>
      <w:tabs>
        <w:tab w:val="center" w:pos="4536"/>
        <w:tab w:val="right" w:pos="9072"/>
      </w:tabs>
    </w:pPr>
    <w:rPr>
      <w:rFonts w:eastAsia="Times New Roman" w:cs="Times New Roman"/>
      <w:sz w:val="20"/>
      <w:szCs w:val="20"/>
      <w:lang w:val="hu-HU" w:eastAsia="hu-HU"/>
    </w:rPr>
  </w:style>
  <w:style w:type="character" w:customStyle="1" w:styleId="lfejChar">
    <w:name w:val="Élőfej Char"/>
    <w:basedOn w:val="Bekezdsalapbettpusa"/>
    <w:link w:val="lfej"/>
    <w:rsid w:val="006E6F59"/>
    <w:rPr>
      <w:rFonts w:eastAsia="Times New Roman" w:cs="Times New Roman"/>
      <w:sz w:val="20"/>
      <w:szCs w:val="20"/>
      <w:lang w:eastAsia="hu-HU"/>
    </w:rPr>
  </w:style>
  <w:style w:type="paragraph" w:styleId="Cm">
    <w:name w:val="Title"/>
    <w:aliases w:val="Char Char,Char, Char Char, Char"/>
    <w:basedOn w:val="Norml"/>
    <w:link w:val="CmChar"/>
    <w:qFormat/>
    <w:rsid w:val="006E6F59"/>
    <w:pPr>
      <w:jc w:val="center"/>
    </w:pPr>
    <w:rPr>
      <w:rFonts w:eastAsia="Times New Roman" w:cs="Times New Roman"/>
      <w:b/>
      <w:sz w:val="28"/>
      <w:szCs w:val="20"/>
      <w:lang w:val="hu-HU" w:eastAsia="hu-HU"/>
    </w:rPr>
  </w:style>
  <w:style w:type="character" w:customStyle="1" w:styleId="CmChar">
    <w:name w:val="Cím Char"/>
    <w:aliases w:val="Char Char Char,Char Char1, Char Char Char, Char Char1"/>
    <w:basedOn w:val="Bekezdsalapbettpusa"/>
    <w:link w:val="Cm"/>
    <w:rsid w:val="006E6F59"/>
    <w:rPr>
      <w:rFonts w:eastAsia="Times New Roman" w:cs="Times New Roman"/>
      <w:b/>
      <w:sz w:val="28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243D2"/>
    <w:rPr>
      <w:rFonts w:eastAsia="Times New Roman" w:cs="Times New Roman"/>
      <w:sz w:val="20"/>
      <w:szCs w:val="20"/>
      <w:lang w:val="hu-HU"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243D2"/>
    <w:rPr>
      <w:rFonts w:eastAsia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243D2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6243D2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1238A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238A4"/>
    <w:rPr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12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12E1"/>
    <w:rPr>
      <w:rFonts w:ascii="Tahoma" w:hAnsi="Tahoma" w:cs="Tahoma"/>
      <w:sz w:val="16"/>
      <w:szCs w:val="16"/>
      <w:lang w:val="en-US"/>
    </w:rPr>
  </w:style>
  <w:style w:type="table" w:customStyle="1" w:styleId="Rcsostblzat1">
    <w:name w:val="Rácsos táblázat1"/>
    <w:basedOn w:val="Normltblzat"/>
    <w:next w:val="Rcsostblzat"/>
    <w:uiPriority w:val="59"/>
    <w:rsid w:val="002E0E7C"/>
    <w:rPr>
      <w:rFonts w:ascii="Calibri" w:eastAsia="Calibri" w:hAnsi="Calibri" w:cs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2E0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669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Bereczk Balázs</dc:creator>
  <cp:lastModifiedBy>user@user.eu</cp:lastModifiedBy>
  <cp:revision>10</cp:revision>
  <dcterms:created xsi:type="dcterms:W3CDTF">2019-07-10T13:06:00Z</dcterms:created>
  <dcterms:modified xsi:type="dcterms:W3CDTF">2021-09-09T08:23:00Z</dcterms:modified>
</cp:coreProperties>
</file>