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7673" w14:textId="011C9DA2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Gy.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gyermekjóléti szolgáltatás; </w:t>
      </w:r>
      <w:r w:rsidR="00D07B1D">
        <w:rPr>
          <w:b w:val="0"/>
          <w:sz w:val="24"/>
          <w:szCs w:val="24"/>
        </w:rPr>
        <w:t>gyermekek napközbeni ellátása, gyermekjóléti központ</w:t>
      </w:r>
    </w:p>
    <w:p w14:paraId="67D3E8BE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</w:p>
    <w:p w14:paraId="4794B071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Az </w:t>
      </w:r>
      <w:r w:rsidRPr="00085F3F">
        <w:rPr>
          <w:b w:val="0"/>
          <w:i/>
          <w:sz w:val="24"/>
          <w:szCs w:val="24"/>
        </w:rPr>
        <w:t>egészségügyi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2E41BCB6" w14:textId="77777777" w:rsidR="006E6F59" w:rsidRPr="002E0E7C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  <w:r w:rsidRPr="002E0E7C">
        <w:rPr>
          <w:b w:val="0"/>
          <w:sz w:val="24"/>
          <w:szCs w:val="24"/>
        </w:rPr>
        <w:tab/>
      </w:r>
      <w:r w:rsidR="00D07B1D" w:rsidRPr="000F793F">
        <w:rPr>
          <w:rFonts w:ascii="Cambria" w:hAnsi="Cambria"/>
          <w:b w:val="0"/>
          <w:sz w:val="22"/>
          <w:szCs w:val="22"/>
        </w:rPr>
        <w:t>védőnői ellátás; iskola- egészségügyi ellátás védőnői szolgáltatása</w:t>
      </w:r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B7C1865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</w:t>
      </w:r>
      <w:ins w:id="0" w:author="Balázs Bereczk" w:date="2022-10-24T10:41:00Z">
        <w:r w:rsidR="004A3D65">
          <w:rPr>
            <w:rFonts w:ascii="Cambria" w:hAnsi="Cambria"/>
            <w:b w:val="0"/>
            <w:sz w:val="22"/>
            <w:szCs w:val="22"/>
          </w:rPr>
          <w:t xml:space="preserve"> Nemesdéd, Varászló, Vése</w:t>
        </w:r>
      </w:ins>
      <w:r w:rsidR="00D07B1D" w:rsidRPr="00BF4FD1">
        <w:rPr>
          <w:rFonts w:ascii="Cambria" w:hAnsi="Cambria"/>
          <w:b w:val="0"/>
          <w:sz w:val="22"/>
          <w:szCs w:val="22"/>
        </w:rPr>
        <w:t xml:space="preserve"> önkormányzat közigazgatási területe</w:t>
      </w:r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32AA5A2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bölcsődei ellátás: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Balatonkeresztúr, Balatonmáriafürdő, Balatonszentgyörgy, Csákány, Csömend, Főnyed, Gadány, Hollád, Hosszúvíz, Kelevíz, Libickozma, Marcali, Mesztegnyő, Nagyszakácsi, Nemesdéd, Nemeskisfalud, Nemesvid, Nikla, Pusztakovácsi, Sávoly, Somogysámson, </w:t>
      </w:r>
      <w:r w:rsidR="00D07B1D" w:rsidRPr="00BF4FD1">
        <w:rPr>
          <w:rFonts w:ascii="Cambria" w:hAnsi="Cambria"/>
          <w:b w:val="0"/>
          <w:sz w:val="22"/>
          <w:szCs w:val="22"/>
        </w:rPr>
        <w:lastRenderedPageBreak/>
        <w:t>Somogysimonyi, Somogyszentpál, Somogyzsitfa, Szegerdő, Szenyér, Szőkedencs, Tapsony, Táska, Tikos, Varászló, Vése, Vörs önkormányzat közigazgatási területe</w:t>
      </w:r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5AD12B7C" w14:textId="77777777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védőnői ellátás, iskola egészségügyi ellátás védőnői szolgáltatás (egyedi azonosító:020075): Marcali város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257E0F03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Idősek bentlakásos otthona: Marcali város közigazgatási területe</w:t>
      </w:r>
      <w:r w:rsidRPr="007C4B96">
        <w:rPr>
          <w:b w:val="0"/>
          <w:bCs/>
          <w:sz w:val="24"/>
          <w:szCs w:val="24"/>
        </w:rPr>
        <w:t xml:space="preserve"> ,  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006EF376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r w:rsidR="00607B2B">
        <w:rPr>
          <w:b w:val="0"/>
          <w:sz w:val="24"/>
          <w:szCs w:val="24"/>
        </w:rPr>
        <w:t>raforgó</w:t>
      </w:r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77777777" w:rsidR="006243D2" w:rsidRPr="006243D2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>Csillagvirág Művészeti Modellóvoda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 </w:t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>Székhelye: 8647 Balatonmáriafürdő, Keszeg u. 16.</w:t>
      </w:r>
    </w:p>
    <w:p w14:paraId="047C291C" w14:textId="77777777" w:rsidR="006243D2" w:rsidRDefault="006243D2" w:rsidP="006243D2">
      <w:pPr>
        <w:rPr>
          <w:szCs w:val="24"/>
        </w:rPr>
      </w:pPr>
    </w:p>
    <w:p w14:paraId="2A41CF5F" w14:textId="3B7E99E9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r w:rsidR="00607B2B">
        <w:rPr>
          <w:szCs w:val="24"/>
          <w:lang w:val="hu-HU"/>
        </w:rPr>
        <w:t>zedervirág</w:t>
      </w:r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55EA9C58" w:rsidR="006243D2" w:rsidRPr="004A3D65" w:rsidRDefault="002E0E7C" w:rsidP="006243D2">
      <w:pPr>
        <w:rPr>
          <w:szCs w:val="24"/>
          <w:vertAlign w:val="superscript"/>
          <w:lang w:val="hu-HU"/>
        </w:rPr>
      </w:pPr>
      <w:bookmarkStart w:id="1" w:name="_Hlk499627573"/>
      <w:bookmarkStart w:id="2" w:name="_Hlk79064894"/>
      <w:r w:rsidRPr="00B53D28">
        <w:rPr>
          <w:rFonts w:ascii="Cambria" w:hAnsi="Cambria"/>
          <w:sz w:val="22"/>
        </w:rPr>
        <w:t>Az alapfokú óvodai nevelésről</w:t>
      </w:r>
      <w:r>
        <w:rPr>
          <w:rFonts w:ascii="Cambria" w:hAnsi="Cambria"/>
          <w:sz w:val="22"/>
        </w:rPr>
        <w:t xml:space="preserve"> </w:t>
      </w:r>
      <w:r w:rsidRPr="00B53D28">
        <w:rPr>
          <w:rFonts w:ascii="Cambria" w:hAnsi="Cambria"/>
          <w:sz w:val="22"/>
        </w:rPr>
        <w:t>mint kötelezően ellátandó önkormányzati feladatról – történő gondoskodás</w:t>
      </w:r>
      <w:bookmarkEnd w:id="1"/>
      <w:r w:rsidRPr="001238A4" w:rsidDel="002E0E7C">
        <w:rPr>
          <w:rFonts w:eastAsia="Calibri" w:cs="Calibri"/>
          <w:lang w:val="hu-HU"/>
        </w:rPr>
        <w:t xml:space="preserve"> </w:t>
      </w:r>
      <w:bookmarkEnd w:id="2"/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>Az intézmény a kötelező beóvodáztatási területről (a fenntartó önkormányzatok közigazgatási területéről), továbbá szabad kapacitása terhére az ország egész területéről biztosít felvételt az óvodás gyermekek részére.</w:t>
      </w:r>
    </w:p>
    <w:p w14:paraId="0019FAFB" w14:textId="74EE9E0E" w:rsidR="0049735A" w:rsidRPr="004A3D65" w:rsidRDefault="0049735A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</w:rPr>
      </w:pPr>
    </w:p>
    <w:p w14:paraId="6D074378" w14:textId="0B9A7E50" w:rsidR="006243D2" w:rsidRDefault="006243D2" w:rsidP="006243D2">
      <w:pPr>
        <w:rPr>
          <w:szCs w:val="24"/>
          <w:lang w:val="hu-HU"/>
        </w:rPr>
      </w:pPr>
    </w:p>
    <w:p w14:paraId="12610454" w14:textId="0A0ABF0A" w:rsidR="002252E0" w:rsidRPr="004A3D65" w:rsidRDefault="002252E0" w:rsidP="009E453E">
      <w:pPr>
        <w:rPr>
          <w:szCs w:val="24"/>
          <w:vertAlign w:val="subscript"/>
          <w:lang w:val="hu-HU"/>
        </w:rPr>
      </w:pPr>
    </w:p>
    <w:sectPr w:rsidR="002252E0" w:rsidRPr="004A3D65" w:rsidSect="00475AB4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DB0E3" w14:textId="77777777" w:rsidR="009B57A8" w:rsidRDefault="009B57A8" w:rsidP="006243D2">
      <w:r>
        <w:separator/>
      </w:r>
    </w:p>
  </w:endnote>
  <w:endnote w:type="continuationSeparator" w:id="0">
    <w:p w14:paraId="7333D34B" w14:textId="77777777" w:rsidR="009B57A8" w:rsidRDefault="009B57A8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52865"/>
      <w:docPartObj>
        <w:docPartGallery w:val="Page Numbers (Bottom of Page)"/>
        <w:docPartUnique/>
      </w:docPartObj>
    </w:sdtPr>
    <w:sdtContent>
      <w:p w14:paraId="0DDA5AAA" w14:textId="77777777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04467" w14:textId="77777777" w:rsidR="009B57A8" w:rsidRDefault="009B57A8" w:rsidP="006243D2">
      <w:r>
        <w:separator/>
      </w:r>
    </w:p>
  </w:footnote>
  <w:footnote w:type="continuationSeparator" w:id="0">
    <w:p w14:paraId="208BD78E" w14:textId="77777777" w:rsidR="009B57A8" w:rsidRDefault="009B57A8" w:rsidP="006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2D98A9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00352">
    <w:abstractNumId w:val="3"/>
  </w:num>
  <w:num w:numId="2" w16cid:durableId="2010059786">
    <w:abstractNumId w:val="0"/>
  </w:num>
  <w:num w:numId="3" w16cid:durableId="361055946">
    <w:abstractNumId w:val="5"/>
  </w:num>
  <w:num w:numId="4" w16cid:durableId="440494487">
    <w:abstractNumId w:val="2"/>
  </w:num>
  <w:num w:numId="5" w16cid:durableId="1145587003">
    <w:abstractNumId w:val="4"/>
  </w:num>
  <w:num w:numId="6" w16cid:durableId="3422445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lázs Bereczk">
    <w15:presenceInfo w15:providerId="Windows Live" w15:userId="25a0dcd67d6e94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59"/>
    <w:rsid w:val="00017984"/>
    <w:rsid w:val="000F793F"/>
    <w:rsid w:val="001238A4"/>
    <w:rsid w:val="002252E0"/>
    <w:rsid w:val="002353B6"/>
    <w:rsid w:val="00242F5C"/>
    <w:rsid w:val="002763D4"/>
    <w:rsid w:val="002E0E7C"/>
    <w:rsid w:val="00321EC6"/>
    <w:rsid w:val="00475AB4"/>
    <w:rsid w:val="0049735A"/>
    <w:rsid w:val="004A3D65"/>
    <w:rsid w:val="00533354"/>
    <w:rsid w:val="00561585"/>
    <w:rsid w:val="005C3F5C"/>
    <w:rsid w:val="005C7A1B"/>
    <w:rsid w:val="0060398B"/>
    <w:rsid w:val="00607B2B"/>
    <w:rsid w:val="006243D2"/>
    <w:rsid w:val="006C1134"/>
    <w:rsid w:val="006E6F59"/>
    <w:rsid w:val="00713260"/>
    <w:rsid w:val="008076C5"/>
    <w:rsid w:val="008B1E7E"/>
    <w:rsid w:val="009B57A8"/>
    <w:rsid w:val="009E453E"/>
    <w:rsid w:val="00A04B1B"/>
    <w:rsid w:val="00A241BA"/>
    <w:rsid w:val="00A47536"/>
    <w:rsid w:val="00B03EE1"/>
    <w:rsid w:val="00B54029"/>
    <w:rsid w:val="00BA41C9"/>
    <w:rsid w:val="00BC1444"/>
    <w:rsid w:val="00CC7EA7"/>
    <w:rsid w:val="00CE41FC"/>
    <w:rsid w:val="00D07B1D"/>
    <w:rsid w:val="00DC4757"/>
    <w:rsid w:val="00E112E1"/>
    <w:rsid w:val="00E4727E"/>
    <w:rsid w:val="00F15FF4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3D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619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Balázs Bereczk</cp:lastModifiedBy>
  <cp:revision>4</cp:revision>
  <dcterms:created xsi:type="dcterms:W3CDTF">2021-08-05T12:20:00Z</dcterms:created>
  <dcterms:modified xsi:type="dcterms:W3CDTF">2022-10-24T08:41:00Z</dcterms:modified>
</cp:coreProperties>
</file>